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506B5" w14:textId="77777777" w:rsidR="00693B63" w:rsidRPr="00926D6F" w:rsidRDefault="000F7865" w:rsidP="00693B63">
      <w:pPr>
        <w:pStyle w:val="Ttulo3"/>
        <w:spacing w:before="0" w:line="360" w:lineRule="auto"/>
        <w:jc w:val="center"/>
        <w:rPr>
          <w:rFonts w:cs="Arial"/>
          <w:color w:val="auto"/>
          <w:rPrChange w:id="0" w:author="Cesar Arenhart" w:date="2025-09-29T23:47:00Z" w16du:dateUtc="2025-09-30T02:47:00Z">
            <w:rPr>
              <w:rFonts w:cs="Arial"/>
            </w:rPr>
          </w:rPrChange>
        </w:rPr>
      </w:pPr>
      <w:bookmarkStart w:id="1" w:name="_Toc160725061"/>
      <w:bookmarkStart w:id="2" w:name="_Toc184379952"/>
      <w:r w:rsidRPr="00926D6F">
        <w:rPr>
          <w:rFonts w:cs="Arial"/>
          <w:color w:val="auto"/>
          <w:rPrChange w:id="3" w:author="Cesar Arenhart" w:date="2025-09-29T23:47:00Z" w16du:dateUtc="2025-09-30T02:47:00Z">
            <w:rPr>
              <w:rFonts w:cs="Arial"/>
            </w:rPr>
          </w:rPrChange>
        </w:rPr>
        <w:t>ANEXO IV</w:t>
      </w:r>
      <w:bookmarkEnd w:id="1"/>
      <w:bookmarkEnd w:id="2"/>
    </w:p>
    <w:p w14:paraId="340F41AB" w14:textId="77777777" w:rsidR="00693B63" w:rsidRPr="00926D6F" w:rsidRDefault="00693B63" w:rsidP="00693B63">
      <w:pPr>
        <w:spacing w:after="0" w:line="360" w:lineRule="auto"/>
        <w:jc w:val="center"/>
        <w:rPr>
          <w:rFonts w:ascii="Arial" w:hAnsi="Arial" w:cs="Arial"/>
          <w:b/>
          <w:sz w:val="24"/>
          <w:szCs w:val="24"/>
          <w:rPrChange w:id="4" w:author="Cesar Arenhart" w:date="2025-09-29T23:47:00Z" w16du:dateUtc="2025-09-30T02:47:00Z">
            <w:rPr>
              <w:rFonts w:ascii="Arial" w:hAnsi="Arial" w:cs="Arial"/>
              <w:b/>
              <w:color w:val="ED7D31" w:themeColor="accent2"/>
              <w:sz w:val="24"/>
              <w:szCs w:val="24"/>
            </w:rPr>
          </w:rPrChange>
        </w:rPr>
      </w:pPr>
    </w:p>
    <w:p w14:paraId="485716E3" w14:textId="77777777" w:rsidR="00693B63" w:rsidRPr="00926D6F" w:rsidRDefault="00693B63" w:rsidP="00693B63">
      <w:pPr>
        <w:spacing w:after="0" w:line="360" w:lineRule="auto"/>
        <w:jc w:val="center"/>
        <w:rPr>
          <w:rFonts w:ascii="Arial" w:hAnsi="Arial" w:cs="Arial"/>
          <w:b/>
          <w:sz w:val="24"/>
          <w:szCs w:val="24"/>
          <w:rPrChange w:id="5" w:author="Cesar Arenhart" w:date="2025-09-29T23:47:00Z" w16du:dateUtc="2025-09-30T02:47:00Z">
            <w:rPr>
              <w:rFonts w:ascii="Arial" w:hAnsi="Arial" w:cs="Arial"/>
              <w:b/>
              <w:color w:val="ED7D31" w:themeColor="accent2"/>
              <w:sz w:val="24"/>
              <w:szCs w:val="24"/>
            </w:rPr>
          </w:rPrChange>
        </w:rPr>
      </w:pPr>
    </w:p>
    <w:p w14:paraId="5015CD2B" w14:textId="77777777" w:rsidR="00693B63" w:rsidRPr="00926D6F" w:rsidRDefault="00693B63" w:rsidP="00693B63">
      <w:pPr>
        <w:spacing w:after="0" w:line="360" w:lineRule="auto"/>
        <w:jc w:val="center"/>
        <w:rPr>
          <w:rFonts w:ascii="Arial" w:hAnsi="Arial" w:cs="Arial"/>
          <w:b/>
          <w:sz w:val="24"/>
          <w:szCs w:val="24"/>
          <w:rPrChange w:id="6" w:author="Cesar Arenhart" w:date="2025-09-29T23:47:00Z" w16du:dateUtc="2025-09-30T02:47:00Z">
            <w:rPr>
              <w:rFonts w:ascii="Arial" w:hAnsi="Arial" w:cs="Arial"/>
              <w:b/>
              <w:color w:val="ED7D31" w:themeColor="accent2"/>
              <w:sz w:val="24"/>
              <w:szCs w:val="24"/>
            </w:rPr>
          </w:rPrChange>
        </w:rPr>
      </w:pPr>
    </w:p>
    <w:p w14:paraId="6F6CC821" w14:textId="77777777" w:rsidR="00693B63" w:rsidRPr="00926D6F" w:rsidRDefault="00693B63" w:rsidP="00693B63">
      <w:pPr>
        <w:spacing w:after="0" w:line="360" w:lineRule="auto"/>
        <w:jc w:val="center"/>
        <w:rPr>
          <w:rFonts w:ascii="Arial" w:hAnsi="Arial" w:cs="Arial"/>
          <w:b/>
          <w:sz w:val="24"/>
          <w:szCs w:val="24"/>
          <w:rPrChange w:id="7" w:author="Cesar Arenhart" w:date="2025-09-29T23:47:00Z" w16du:dateUtc="2025-09-30T02:47:00Z">
            <w:rPr>
              <w:rFonts w:ascii="Arial" w:hAnsi="Arial" w:cs="Arial"/>
              <w:b/>
              <w:color w:val="ED7D31" w:themeColor="accent2"/>
              <w:sz w:val="24"/>
              <w:szCs w:val="24"/>
            </w:rPr>
          </w:rPrChange>
        </w:rPr>
      </w:pPr>
    </w:p>
    <w:p w14:paraId="3B468E34" w14:textId="77777777" w:rsidR="00693B63" w:rsidRPr="00926D6F" w:rsidRDefault="00693B63" w:rsidP="00693B63">
      <w:pPr>
        <w:spacing w:after="0" w:line="360" w:lineRule="auto"/>
        <w:jc w:val="center"/>
        <w:rPr>
          <w:rFonts w:ascii="Arial" w:hAnsi="Arial" w:cs="Arial"/>
          <w:b/>
          <w:sz w:val="24"/>
          <w:szCs w:val="24"/>
          <w:rPrChange w:id="8" w:author="Cesar Arenhart" w:date="2025-09-29T23:47:00Z" w16du:dateUtc="2025-09-30T02:47:00Z">
            <w:rPr>
              <w:rFonts w:ascii="Arial" w:hAnsi="Arial" w:cs="Arial"/>
              <w:b/>
              <w:color w:val="ED7D31" w:themeColor="accent2"/>
              <w:sz w:val="24"/>
              <w:szCs w:val="24"/>
            </w:rPr>
          </w:rPrChange>
        </w:rPr>
      </w:pPr>
    </w:p>
    <w:p w14:paraId="1CCA303E" w14:textId="77777777" w:rsidR="00693B63" w:rsidRPr="00926D6F" w:rsidRDefault="00693B63" w:rsidP="00693B63">
      <w:pPr>
        <w:spacing w:after="0" w:line="360" w:lineRule="auto"/>
        <w:jc w:val="center"/>
        <w:rPr>
          <w:rFonts w:ascii="Arial" w:hAnsi="Arial" w:cs="Arial"/>
          <w:b/>
          <w:sz w:val="24"/>
          <w:szCs w:val="24"/>
          <w:rPrChange w:id="9" w:author="Cesar Arenhart" w:date="2025-09-29T23:47:00Z" w16du:dateUtc="2025-09-30T02:47:00Z">
            <w:rPr>
              <w:rFonts w:ascii="Arial" w:hAnsi="Arial" w:cs="Arial"/>
              <w:b/>
              <w:color w:val="ED7D31" w:themeColor="accent2"/>
              <w:sz w:val="24"/>
              <w:szCs w:val="24"/>
            </w:rPr>
          </w:rPrChange>
        </w:rPr>
      </w:pPr>
    </w:p>
    <w:p w14:paraId="13A97BB7" w14:textId="77777777" w:rsidR="00693B63" w:rsidRPr="00926D6F" w:rsidRDefault="00693B63" w:rsidP="00693B63">
      <w:pPr>
        <w:spacing w:after="0" w:line="360" w:lineRule="auto"/>
        <w:jc w:val="center"/>
        <w:rPr>
          <w:rFonts w:ascii="Arial" w:hAnsi="Arial" w:cs="Arial"/>
          <w:b/>
          <w:sz w:val="24"/>
          <w:szCs w:val="24"/>
          <w:rPrChange w:id="10" w:author="Cesar Arenhart" w:date="2025-09-29T23:47:00Z" w16du:dateUtc="2025-09-30T02:47:00Z">
            <w:rPr>
              <w:rFonts w:ascii="Arial" w:hAnsi="Arial" w:cs="Arial"/>
              <w:b/>
              <w:color w:val="ED7D31" w:themeColor="accent2"/>
              <w:sz w:val="24"/>
              <w:szCs w:val="24"/>
            </w:rPr>
          </w:rPrChange>
        </w:rPr>
      </w:pPr>
    </w:p>
    <w:p w14:paraId="67FBD001" w14:textId="77777777" w:rsidR="00693B63" w:rsidRPr="00926D6F" w:rsidRDefault="00693B63" w:rsidP="00693B63">
      <w:pPr>
        <w:spacing w:after="0" w:line="360" w:lineRule="auto"/>
        <w:jc w:val="center"/>
        <w:rPr>
          <w:rFonts w:ascii="Arial" w:hAnsi="Arial" w:cs="Arial"/>
          <w:b/>
          <w:sz w:val="24"/>
          <w:szCs w:val="24"/>
          <w:rPrChange w:id="11" w:author="Cesar Arenhart" w:date="2025-09-29T23:47:00Z" w16du:dateUtc="2025-09-30T02:47:00Z">
            <w:rPr>
              <w:rFonts w:ascii="Arial" w:hAnsi="Arial" w:cs="Arial"/>
              <w:b/>
              <w:color w:val="ED7D31" w:themeColor="accent2"/>
              <w:sz w:val="24"/>
              <w:szCs w:val="24"/>
            </w:rPr>
          </w:rPrChange>
        </w:rPr>
      </w:pPr>
    </w:p>
    <w:p w14:paraId="42679CDE" w14:textId="77777777" w:rsidR="00693B63" w:rsidRPr="00926D6F" w:rsidRDefault="00693B63" w:rsidP="00693B63">
      <w:pPr>
        <w:spacing w:after="0" w:line="360" w:lineRule="auto"/>
        <w:jc w:val="center"/>
        <w:rPr>
          <w:rFonts w:ascii="Arial" w:hAnsi="Arial" w:cs="Arial"/>
          <w:b/>
          <w:sz w:val="24"/>
          <w:szCs w:val="24"/>
          <w:rPrChange w:id="12" w:author="Cesar Arenhart" w:date="2025-09-29T23:47:00Z" w16du:dateUtc="2025-09-30T02:47:00Z">
            <w:rPr>
              <w:rFonts w:ascii="Arial" w:hAnsi="Arial" w:cs="Arial"/>
              <w:b/>
              <w:color w:val="ED7D31" w:themeColor="accent2"/>
              <w:sz w:val="24"/>
              <w:szCs w:val="24"/>
            </w:rPr>
          </w:rPrChange>
        </w:rPr>
      </w:pPr>
    </w:p>
    <w:p w14:paraId="1BF9B6B5" w14:textId="77777777" w:rsidR="00693B63" w:rsidRPr="00926D6F" w:rsidRDefault="00693B63" w:rsidP="00693B63">
      <w:pPr>
        <w:spacing w:after="0" w:line="360" w:lineRule="auto"/>
        <w:jc w:val="center"/>
        <w:rPr>
          <w:rFonts w:ascii="Arial" w:hAnsi="Arial" w:cs="Arial"/>
          <w:b/>
          <w:sz w:val="24"/>
          <w:szCs w:val="24"/>
          <w:rPrChange w:id="13" w:author="Cesar Arenhart" w:date="2025-09-29T23:47:00Z" w16du:dateUtc="2025-09-30T02:47:00Z">
            <w:rPr>
              <w:rFonts w:ascii="Arial" w:hAnsi="Arial" w:cs="Arial"/>
              <w:b/>
              <w:color w:val="ED7D31" w:themeColor="accent2"/>
              <w:sz w:val="24"/>
              <w:szCs w:val="24"/>
            </w:rPr>
          </w:rPrChange>
        </w:rPr>
      </w:pPr>
    </w:p>
    <w:p w14:paraId="55E31139" w14:textId="77777777" w:rsidR="00693B63" w:rsidRPr="00926D6F" w:rsidRDefault="00693B63" w:rsidP="00693B63">
      <w:pPr>
        <w:spacing w:after="0" w:line="360" w:lineRule="auto"/>
        <w:jc w:val="center"/>
        <w:rPr>
          <w:rFonts w:ascii="Arial" w:hAnsi="Arial" w:cs="Arial"/>
          <w:b/>
          <w:sz w:val="24"/>
          <w:szCs w:val="24"/>
          <w:rPrChange w:id="14" w:author="Cesar Arenhart" w:date="2025-09-29T23:47:00Z" w16du:dateUtc="2025-09-30T02:47:00Z">
            <w:rPr>
              <w:rFonts w:ascii="Arial" w:hAnsi="Arial" w:cs="Arial"/>
              <w:b/>
              <w:color w:val="ED7D31" w:themeColor="accent2"/>
              <w:sz w:val="24"/>
              <w:szCs w:val="24"/>
            </w:rPr>
          </w:rPrChange>
        </w:rPr>
      </w:pPr>
    </w:p>
    <w:p w14:paraId="03189EE3" w14:textId="77777777" w:rsidR="00693B63" w:rsidRPr="00926D6F" w:rsidRDefault="00693B63" w:rsidP="00693B63">
      <w:pPr>
        <w:spacing w:after="0" w:line="360" w:lineRule="auto"/>
        <w:jc w:val="center"/>
        <w:rPr>
          <w:rFonts w:ascii="Arial" w:hAnsi="Arial" w:cs="Arial"/>
          <w:b/>
          <w:sz w:val="24"/>
          <w:szCs w:val="24"/>
          <w:rPrChange w:id="15" w:author="Cesar Arenhart" w:date="2025-09-29T23:47:00Z" w16du:dateUtc="2025-09-30T02:47:00Z">
            <w:rPr>
              <w:rFonts w:ascii="Arial" w:hAnsi="Arial" w:cs="Arial"/>
              <w:b/>
              <w:color w:val="ED7D31" w:themeColor="accent2"/>
              <w:sz w:val="24"/>
              <w:szCs w:val="24"/>
            </w:rPr>
          </w:rPrChange>
        </w:rPr>
      </w:pPr>
    </w:p>
    <w:p w14:paraId="62942282" w14:textId="77777777" w:rsidR="00693B63" w:rsidRPr="00926D6F" w:rsidRDefault="00693B63" w:rsidP="00693B63">
      <w:pPr>
        <w:spacing w:after="0" w:line="360" w:lineRule="auto"/>
        <w:jc w:val="center"/>
        <w:rPr>
          <w:rFonts w:ascii="Arial" w:hAnsi="Arial" w:cs="Arial"/>
          <w:b/>
          <w:sz w:val="24"/>
          <w:szCs w:val="24"/>
          <w:rPrChange w:id="16" w:author="Cesar Arenhart" w:date="2025-09-29T23:47:00Z" w16du:dateUtc="2025-09-30T02:47:00Z">
            <w:rPr>
              <w:rFonts w:ascii="Arial" w:hAnsi="Arial" w:cs="Arial"/>
              <w:b/>
              <w:color w:val="ED7D31" w:themeColor="accent2"/>
              <w:sz w:val="24"/>
              <w:szCs w:val="24"/>
            </w:rPr>
          </w:rPrChange>
        </w:rPr>
      </w:pPr>
    </w:p>
    <w:p w14:paraId="67FCD055" w14:textId="77777777" w:rsidR="00693B63" w:rsidRPr="00926D6F" w:rsidRDefault="000F7865" w:rsidP="00693B63">
      <w:pPr>
        <w:pStyle w:val="Ttulo3"/>
        <w:spacing w:before="0" w:line="360" w:lineRule="auto"/>
        <w:jc w:val="center"/>
        <w:rPr>
          <w:rFonts w:cs="Arial"/>
          <w:color w:val="auto"/>
          <w:rPrChange w:id="17" w:author="Cesar Arenhart" w:date="2025-09-29T23:47:00Z" w16du:dateUtc="2025-09-30T02:47:00Z">
            <w:rPr>
              <w:rFonts w:cs="Arial"/>
            </w:rPr>
          </w:rPrChange>
        </w:rPr>
      </w:pPr>
      <w:bookmarkStart w:id="18" w:name="_Toc160725062"/>
      <w:bookmarkStart w:id="19" w:name="_Toc184379953"/>
      <w:r w:rsidRPr="00926D6F">
        <w:rPr>
          <w:rFonts w:cs="Arial"/>
          <w:color w:val="auto"/>
          <w:rPrChange w:id="20" w:author="Cesar Arenhart" w:date="2025-09-29T23:47:00Z" w16du:dateUtc="2025-09-30T02:47:00Z">
            <w:rPr>
              <w:rFonts w:cs="Arial"/>
            </w:rPr>
          </w:rPrChange>
        </w:rPr>
        <w:t>MODELOS DE DECLARAÇÕES</w:t>
      </w:r>
      <w:bookmarkEnd w:id="18"/>
      <w:bookmarkEnd w:id="19"/>
    </w:p>
    <w:p w14:paraId="68D14E6E" w14:textId="77777777" w:rsidR="00693B63" w:rsidRPr="00926D6F" w:rsidRDefault="000F7865" w:rsidP="00693B63">
      <w:pPr>
        <w:spacing w:after="0" w:line="360" w:lineRule="auto"/>
        <w:rPr>
          <w:rFonts w:ascii="Arial" w:hAnsi="Arial" w:cs="Arial"/>
          <w:b/>
          <w:sz w:val="24"/>
          <w:szCs w:val="24"/>
          <w:rPrChange w:id="21" w:author="Cesar Arenhart" w:date="2025-09-29T23:47:00Z" w16du:dateUtc="2025-09-30T02:47:00Z">
            <w:rPr>
              <w:rFonts w:ascii="Arial" w:hAnsi="Arial" w:cs="Arial"/>
              <w:b/>
              <w:color w:val="ED7D31" w:themeColor="accent2"/>
              <w:sz w:val="24"/>
              <w:szCs w:val="24"/>
            </w:rPr>
          </w:rPrChange>
        </w:rPr>
      </w:pPr>
      <w:r w:rsidRPr="00926D6F">
        <w:rPr>
          <w:rFonts w:ascii="Arial" w:hAnsi="Arial" w:cs="Arial"/>
          <w:b/>
          <w:sz w:val="24"/>
          <w:szCs w:val="24"/>
          <w:rPrChange w:id="22" w:author="Cesar Arenhart" w:date="2025-09-29T23:47:00Z" w16du:dateUtc="2025-09-30T02:47:00Z">
            <w:rPr>
              <w:rFonts w:ascii="Arial" w:hAnsi="Arial" w:cs="Arial"/>
              <w:b/>
              <w:color w:val="ED7D31" w:themeColor="accent2"/>
              <w:sz w:val="24"/>
              <w:szCs w:val="24"/>
            </w:rPr>
          </w:rPrChange>
        </w:rPr>
        <w:br w:type="page"/>
      </w:r>
    </w:p>
    <w:p w14:paraId="40BAADF9"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A</w:t>
      </w:r>
    </w:p>
    <w:p w14:paraId="54B10565" w14:textId="77777777" w:rsidR="00693B63" w:rsidRPr="00693B63" w:rsidRDefault="000F7865" w:rsidP="00693B63">
      <w:pPr>
        <w:pStyle w:val="PargrafodaLista"/>
        <w:spacing w:after="0" w:line="360" w:lineRule="auto"/>
        <w:ind w:left="0"/>
        <w:jc w:val="center"/>
        <w:rPr>
          <w:rFonts w:ascii="Arial" w:hAnsi="Arial" w:cs="Arial"/>
          <w:b/>
          <w:bCs/>
          <w:sz w:val="24"/>
          <w:szCs w:val="24"/>
        </w:rPr>
      </w:pPr>
      <w:r w:rsidRPr="00693B63">
        <w:rPr>
          <w:rFonts w:ascii="Arial" w:hAnsi="Arial" w:cs="Arial"/>
          <w:b/>
          <w:bCs/>
          <w:sz w:val="24"/>
          <w:szCs w:val="24"/>
        </w:rPr>
        <w:t>DECLARAÇÃO DE INEXISTÊNCIA DE FATO IMPEDITIVO</w:t>
      </w:r>
    </w:p>
    <w:p w14:paraId="2628C8A9"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05A6D47D"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6C3271C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6432213"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387F23D2" w14:textId="7D01D848"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008DFED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62773A60" w14:textId="415101C9"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008870F6" w:rsidRPr="008870F6">
        <w:rPr>
          <w:rFonts w:ascii="Arial" w:hAnsi="Arial" w:cs="Arial"/>
          <w:bCs/>
          <w:sz w:val="24"/>
          <w:szCs w:val="24"/>
          <w:highlight w:val="yellow"/>
        </w:rPr>
        <w:t>xx</w:t>
      </w:r>
      <w:proofErr w:type="spellEnd"/>
      <w:r w:rsidR="008870F6" w:rsidRPr="008870F6">
        <w:rPr>
          <w:rFonts w:ascii="Arial" w:hAnsi="Arial" w:cs="Arial"/>
          <w:bCs/>
          <w:sz w:val="24"/>
          <w:szCs w:val="24"/>
          <w:highlight w:val="yellow"/>
        </w:rPr>
        <w:t>/2025</w:t>
      </w:r>
      <w:r w:rsidRPr="00693B63">
        <w:rPr>
          <w:rFonts w:ascii="Arial" w:hAnsi="Arial" w:cs="Arial"/>
          <w:bCs/>
          <w:sz w:val="24"/>
          <w:szCs w:val="24"/>
        </w:rPr>
        <w:t xml:space="preserve"> </w:t>
      </w:r>
    </w:p>
    <w:p w14:paraId="130769C4"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E7150EF"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sz w:val="24"/>
          <w:szCs w:val="24"/>
        </w:rPr>
        <w:t>Declaração de Inexistência de Fato Impeditivo</w:t>
      </w:r>
      <w:r w:rsidRPr="00693B63">
        <w:rPr>
          <w:rFonts w:ascii="Arial" w:hAnsi="Arial" w:cs="Arial"/>
          <w:bCs/>
          <w:sz w:val="24"/>
          <w:szCs w:val="24"/>
        </w:rPr>
        <w:t xml:space="preserve"> </w:t>
      </w:r>
    </w:p>
    <w:p w14:paraId="7C3A944C" w14:textId="77777777" w:rsidR="00693B63" w:rsidRPr="00693B63" w:rsidRDefault="00693B63" w:rsidP="00693B63">
      <w:pPr>
        <w:pStyle w:val="PargrafodaLista"/>
        <w:spacing w:after="0" w:line="360" w:lineRule="auto"/>
        <w:ind w:left="0"/>
        <w:rPr>
          <w:rFonts w:ascii="Arial" w:hAnsi="Arial" w:cs="Arial"/>
          <w:bCs/>
          <w:sz w:val="24"/>
          <w:szCs w:val="24"/>
        </w:rPr>
      </w:pPr>
    </w:p>
    <w:p w14:paraId="6E581FA4"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45C2D67B"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EAB08EB"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 (Licitante - nome, sede, CNPJ), por seu representante legal ao final assinado, em atendimento ao disposto no Edital, declara não existir fato impeditivo para sua participação na Licitação e que os sócios ou acionistas eleitos para mandato de administração ou direção da empresa não se encontram impedidos de praticar atos da vida civil, nem estão sob restrição dos direitos decorrente de sentença condenatória criminal transitada em julgado. </w:t>
      </w:r>
    </w:p>
    <w:p w14:paraId="62821036"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2B4D696"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5E9912B4"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16F77E8"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C57C41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6E099046"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7FF0ADEF"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4F4DA83A"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713BA364"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B</w:t>
      </w:r>
    </w:p>
    <w:p w14:paraId="17F829DE"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t>DECLARAÇÃO DE REGULARIDADE COM O ARTIGO 7º, XXXIII, DA CONSTITUIÇÃO FEDERAL</w:t>
      </w:r>
    </w:p>
    <w:p w14:paraId="266AEAEA"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EC2CE80"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4278E6E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33E329C"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74286196" w14:textId="22A617A0"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4C34AC4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0324610C"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24D93220"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B64AD26" w14:textId="77777777" w:rsidR="00693B63" w:rsidRPr="00693B63" w:rsidRDefault="000F7865" w:rsidP="00693B63">
      <w:pPr>
        <w:pStyle w:val="PargrafodaLista"/>
        <w:spacing w:after="0" w:line="360" w:lineRule="auto"/>
        <w:ind w:left="0"/>
        <w:jc w:val="center"/>
        <w:rPr>
          <w:rFonts w:ascii="Arial" w:hAnsi="Arial" w:cs="Arial"/>
          <w:b/>
          <w:sz w:val="24"/>
          <w:szCs w:val="24"/>
        </w:rPr>
      </w:pPr>
      <w:r w:rsidRPr="00693B63">
        <w:rPr>
          <w:rFonts w:ascii="Arial" w:hAnsi="Arial" w:cs="Arial"/>
          <w:b/>
          <w:sz w:val="24"/>
          <w:szCs w:val="24"/>
        </w:rPr>
        <w:t>Declaração de Regularidade com o Artigo 7º, XXXIII, da Constituição Federal</w:t>
      </w:r>
    </w:p>
    <w:p w14:paraId="20535523" w14:textId="77777777" w:rsidR="00693B63" w:rsidRPr="00693B63" w:rsidRDefault="00693B63" w:rsidP="00693B63">
      <w:pPr>
        <w:pStyle w:val="PargrafodaLista"/>
        <w:spacing w:after="0" w:line="360" w:lineRule="auto"/>
        <w:ind w:left="0"/>
        <w:rPr>
          <w:rFonts w:ascii="Arial" w:hAnsi="Arial" w:cs="Arial"/>
          <w:bCs/>
          <w:sz w:val="24"/>
          <w:szCs w:val="24"/>
        </w:rPr>
      </w:pPr>
    </w:p>
    <w:p w14:paraId="37F5DA62"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6DC7C40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23B940DA"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 (Licitante - nome, sede, CNPJ), por seu representante legal ao final assinado, declara, sob as penas da lei, que se encontra em situação regular em relação ao disposto no artigo 7º, inciso XXXIII, da Constituição Federal. </w:t>
      </w:r>
    </w:p>
    <w:p w14:paraId="14F9B71A"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AF213FF"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43F5F647"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DF5D710"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B484F69"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501B5DBD"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44E7F965"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12577A73"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410150B0"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C</w:t>
      </w:r>
    </w:p>
    <w:p w14:paraId="6A8151A4"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t>DECLARAÇÃO DE ALOCAÇÃO DE EQUIPAMENTOS PARA EXECUÇÃO DAS OBRAS E SERVIÇOS</w:t>
      </w:r>
    </w:p>
    <w:p w14:paraId="7E25FB6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229D3A5"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69A909ED"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4EEB0A7"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23FBAB32" w14:textId="6961C142"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08E35D4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7983375B"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4DAFD929"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E2AE111"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sz w:val="24"/>
          <w:szCs w:val="24"/>
        </w:rPr>
        <w:t>Declaração de Alocação de Equipamentos para Execução das Obras e Serviços</w:t>
      </w:r>
    </w:p>
    <w:p w14:paraId="7E094DF2" w14:textId="77777777" w:rsidR="00693B63" w:rsidRPr="00693B63" w:rsidRDefault="00693B63" w:rsidP="00693B63">
      <w:pPr>
        <w:pStyle w:val="PargrafodaLista"/>
        <w:spacing w:after="0" w:line="360" w:lineRule="auto"/>
        <w:ind w:left="0"/>
        <w:rPr>
          <w:rFonts w:ascii="Arial" w:hAnsi="Arial" w:cs="Arial"/>
          <w:bCs/>
          <w:sz w:val="24"/>
          <w:szCs w:val="24"/>
        </w:rPr>
      </w:pPr>
    </w:p>
    <w:p w14:paraId="46003805"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11720271"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DD46EBC"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A (Licitante - nome, sede, CNPJ), por seu representante legal ao final assinado, em atendimento aos termos do EDITAL, declara, sob as penas da lei, que fará a alocação dos equipamentos necessários para a execução de todas as obras e serviços da concessão, mantendo e operando-</w:t>
      </w:r>
      <w:del w:id="23" w:author="Júlia Sedrez" w:date="2025-02-25T14:13:00Z">
        <w:r w:rsidRPr="00693B63" w:rsidDel="008815D5">
          <w:rPr>
            <w:rFonts w:ascii="Arial" w:hAnsi="Arial" w:cs="Arial"/>
            <w:bCs/>
            <w:sz w:val="24"/>
            <w:szCs w:val="24"/>
          </w:rPr>
          <w:delText xml:space="preserve"> </w:delText>
        </w:r>
      </w:del>
      <w:r w:rsidRPr="00693B63">
        <w:rPr>
          <w:rFonts w:ascii="Arial" w:hAnsi="Arial" w:cs="Arial"/>
          <w:bCs/>
          <w:sz w:val="24"/>
          <w:szCs w:val="24"/>
        </w:rPr>
        <w:t xml:space="preserve">os em conformidade com as normas técnicas aplicáveis e, em particular, com a legislação ambiental e de segurança do trabalho. </w:t>
      </w:r>
    </w:p>
    <w:p w14:paraId="39A8F94A"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2270614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4C51A38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72FA9893"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2BC444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5B932709"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374D71AA"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310E6817"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10BC1253"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D</w:t>
      </w:r>
    </w:p>
    <w:p w14:paraId="1A17B712"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t>MODELO DE FIANÇA-BANCÁRIA PARA GARANTIA DE EXECUÇÃO</w:t>
      </w:r>
    </w:p>
    <w:p w14:paraId="1AD6FAD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462DB82"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1F8BE14C"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44ED6A2"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6F8CDD44" w14:textId="3B8C2C28"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0A11606F"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259AEEC5"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2B23C914"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6E5C216"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sz w:val="24"/>
          <w:szCs w:val="24"/>
        </w:rPr>
        <w:t>Declaração de Alocação de Equipamentos para Execução das Obras e Serviços</w:t>
      </w:r>
    </w:p>
    <w:p w14:paraId="075373DA" w14:textId="77777777" w:rsidR="00693B63" w:rsidRPr="00693B63" w:rsidRDefault="00693B63" w:rsidP="00693B63">
      <w:pPr>
        <w:pStyle w:val="PargrafodaLista"/>
        <w:spacing w:after="0" w:line="360" w:lineRule="auto"/>
        <w:ind w:left="0"/>
        <w:rPr>
          <w:rFonts w:ascii="Arial" w:hAnsi="Arial" w:cs="Arial"/>
          <w:bCs/>
          <w:sz w:val="24"/>
          <w:szCs w:val="24"/>
        </w:rPr>
      </w:pPr>
    </w:p>
    <w:p w14:paraId="27902BF8"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60F37E4B"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7840DBBC" w14:textId="4F65A87C"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Pela presente Carta de Fiança, o Banco [•], com sede em [•], inscrito no CNPJ/MF sob nº [•] (“Banco Fiador”), diretamente por si e por seus eventuais sucessores, obriga-se perante o Município de </w:t>
      </w:r>
      <w:r w:rsidR="002748C7">
        <w:rPr>
          <w:rFonts w:ascii="Arial" w:hAnsi="Arial" w:cs="Arial"/>
          <w:bCs/>
          <w:sz w:val="24"/>
          <w:szCs w:val="24"/>
        </w:rPr>
        <w:t>ERECHIM</w:t>
      </w:r>
      <w:r w:rsidRPr="00693B63">
        <w:rPr>
          <w:rFonts w:ascii="Arial" w:hAnsi="Arial" w:cs="Arial"/>
          <w:bCs/>
          <w:sz w:val="24"/>
          <w:szCs w:val="24"/>
        </w:rPr>
        <w:t xml:space="preserve"> (“MUNICÍPIO”) como fiador solidário da [nome da CONCESSIONÁRIA], com sede em [•], inscrita no CNPJ/MF sob nº [•] (“Afiançada”), com expressa renúncia dos direitos previstos nos artigos nº 827, 835, 837, 838 e 839 da Lei nº 10.406, de 10 de janeiro de 2002 (Código Civil Brasileiro), pelo fiel cumprimento de todas as obrigações assumidas pela Afiançada no contrato de concessão decorrente da Concorrência Pública nº [•], cujos termos, cláusulas e condições o Banco Fiador declara expressamente conhecer e aceitar. </w:t>
      </w:r>
    </w:p>
    <w:p w14:paraId="6B3AA8FD"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471EF1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 presente Carta de Fiança é expedida no valor de R$ [•]. </w:t>
      </w:r>
    </w:p>
    <w:p w14:paraId="61EF1974"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2CB062E4"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O Banco Fiador se obriga, obedecendo ao valor-limite acima especificado, a atender, no prazo de 24 (vinte e quatro) horas do recebimento da notificação encaminhada pelo MUNICÍPIO, as reposições de qualquer pagamento coberto pela fiança. </w:t>
      </w:r>
    </w:p>
    <w:p w14:paraId="05CE7FF3"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E0F4CD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lastRenderedPageBreak/>
        <w:t xml:space="preserve">Obriga-se, ainda, este Banco Fiador ao pagamento de despesas judiciais ou não, na hipótese de ser o MUNICÍPIO compelido a ingressar em juízo para demandar o cumprimento de qualquer obrigação assumida pela Afiançada. </w:t>
      </w:r>
    </w:p>
    <w:p w14:paraId="0C02C8F8"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1E479C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O Banco Fiador não alegará nenhuma objeção ou oposição da Afiançada ou por ela invocada para o fim de se escusar do cumprimento da obrigação assumida perante o MUNICÍPIO, nos termos desta Carta de Fiança. </w:t>
      </w:r>
    </w:p>
    <w:p w14:paraId="1521B805"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99D45AC"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Na hipótese de o MUNICÍPIO ingressar em juízo para demandar o cumprimento da obrigação a que se refere a presente Carta de Fiança, fica o Banco Fiador obrigado ao pagamento das despesas arbitrais, judiciais ou extrajudiciais.</w:t>
      </w:r>
    </w:p>
    <w:p w14:paraId="3186B79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83F03F7"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 presente fiança vigorará pelo prazo de [completar – mínimo 180 dias após o prazo do contrato] e só perderá seu valor se notificado pelo Banco Fiador, com a antecedência mínima de 30 (trinta) dias antes de seu término. </w:t>
      </w:r>
    </w:p>
    <w:p w14:paraId="4487CCDC"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28CADB4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Declara ainda o Banco Fiador que: </w:t>
      </w:r>
    </w:p>
    <w:p w14:paraId="094A2375" w14:textId="77777777" w:rsidR="00693B63" w:rsidRPr="00693B63" w:rsidRDefault="000F7865" w:rsidP="00A75483">
      <w:pPr>
        <w:pStyle w:val="PargrafodaLista"/>
        <w:numPr>
          <w:ilvl w:val="0"/>
          <w:numId w:val="17"/>
        </w:numPr>
        <w:spacing w:after="0" w:line="360" w:lineRule="auto"/>
        <w:ind w:left="0"/>
        <w:jc w:val="both"/>
        <w:rPr>
          <w:rFonts w:ascii="Arial" w:hAnsi="Arial" w:cs="Arial"/>
          <w:bCs/>
          <w:sz w:val="24"/>
          <w:szCs w:val="24"/>
        </w:rPr>
      </w:pPr>
      <w:r w:rsidRPr="00693B63">
        <w:rPr>
          <w:rFonts w:ascii="Arial" w:hAnsi="Arial" w:cs="Arial"/>
          <w:bCs/>
          <w:sz w:val="24"/>
          <w:szCs w:val="24"/>
        </w:rPr>
        <w:t xml:space="preserve">a) </w:t>
      </w:r>
      <w:r w:rsidRPr="00693B63">
        <w:rPr>
          <w:rFonts w:ascii="Arial" w:hAnsi="Arial" w:cs="Arial"/>
          <w:bCs/>
          <w:sz w:val="24"/>
          <w:szCs w:val="24"/>
        </w:rPr>
        <w:tab/>
        <w:t xml:space="preserve">a presente Carta de Fiança está devidamente contabilizada, observando integralmente os regulamentos do Banco Central do Brasil atualmente em vigor, além de atender aos preceitos da Legislação Bancária aplicável; e </w:t>
      </w:r>
    </w:p>
    <w:p w14:paraId="7C3F06FB" w14:textId="77777777" w:rsidR="00693B63" w:rsidRPr="00693B63" w:rsidRDefault="000F7865" w:rsidP="00A75483">
      <w:pPr>
        <w:pStyle w:val="PargrafodaLista"/>
        <w:numPr>
          <w:ilvl w:val="0"/>
          <w:numId w:val="17"/>
        </w:numPr>
        <w:spacing w:after="0" w:line="360" w:lineRule="auto"/>
        <w:ind w:left="0"/>
        <w:jc w:val="both"/>
        <w:rPr>
          <w:rFonts w:ascii="Arial" w:hAnsi="Arial" w:cs="Arial"/>
          <w:bCs/>
          <w:sz w:val="24"/>
          <w:szCs w:val="24"/>
        </w:rPr>
      </w:pPr>
      <w:r w:rsidRPr="00693B63">
        <w:rPr>
          <w:rFonts w:ascii="Arial" w:hAnsi="Arial" w:cs="Arial"/>
          <w:bCs/>
          <w:sz w:val="24"/>
          <w:szCs w:val="24"/>
        </w:rPr>
        <w:t xml:space="preserve">b) </w:t>
      </w:r>
      <w:r w:rsidRPr="00693B63">
        <w:rPr>
          <w:rFonts w:ascii="Arial" w:hAnsi="Arial" w:cs="Arial"/>
          <w:bCs/>
          <w:sz w:val="24"/>
          <w:szCs w:val="24"/>
        </w:rPr>
        <w:tab/>
        <w:t xml:space="preserve">os signatários deste instrumento estão autorizados a prestar a fiança em seu nome e em sua responsabilidade; </w:t>
      </w:r>
    </w:p>
    <w:p w14:paraId="18FBD654"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05A13D5"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FIADOR: </w:t>
      </w:r>
    </w:p>
    <w:p w14:paraId="6AB79882"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[denominação do fiador] </w:t>
      </w:r>
    </w:p>
    <w:p w14:paraId="2062B408" w14:textId="77777777" w:rsidR="00693B63" w:rsidRPr="00693B63" w:rsidDel="00926D6F" w:rsidRDefault="00693B63" w:rsidP="00693B63">
      <w:pPr>
        <w:pStyle w:val="PargrafodaLista"/>
        <w:spacing w:after="0" w:line="360" w:lineRule="auto"/>
        <w:ind w:left="0"/>
        <w:jc w:val="both"/>
        <w:rPr>
          <w:del w:id="24" w:author="Cesar Arenhart" w:date="2025-09-29T23:49:00Z" w16du:dateUtc="2025-09-30T02:49:00Z"/>
          <w:rFonts w:ascii="Arial" w:hAnsi="Arial" w:cs="Arial"/>
          <w:bCs/>
          <w:sz w:val="24"/>
          <w:szCs w:val="24"/>
        </w:rPr>
      </w:pPr>
    </w:p>
    <w:p w14:paraId="05A1539A"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910F35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Testemunhas: </w:t>
      </w:r>
    </w:p>
    <w:p w14:paraId="3A552E5F"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70E0C874"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(Nome e RG) </w:t>
      </w:r>
    </w:p>
    <w:p w14:paraId="7A76F117"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00BEF60"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e RG)</w:t>
      </w:r>
    </w:p>
    <w:p w14:paraId="24EAFEA2"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Cs/>
          <w:sz w:val="24"/>
          <w:szCs w:val="24"/>
        </w:rPr>
        <w:br w:type="page"/>
      </w:r>
      <w:r w:rsidRPr="00693B63">
        <w:rPr>
          <w:rFonts w:ascii="Arial" w:hAnsi="Arial" w:cs="Arial"/>
          <w:b/>
          <w:bCs/>
          <w:sz w:val="24"/>
          <w:szCs w:val="24"/>
        </w:rPr>
        <w:lastRenderedPageBreak/>
        <w:t>ANEXO IV – E</w:t>
      </w:r>
    </w:p>
    <w:p w14:paraId="66374EA3"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t>DECLARAÇÃO DE REGULARIDADE FISCAL</w:t>
      </w:r>
    </w:p>
    <w:p w14:paraId="72D0AF7C"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AE913F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6AAEF3F8"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4D24EC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23241DE7" w14:textId="5B6218A9"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3B9BEDF3"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6A7D7861"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0B948CA4"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CE42C7E"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sz w:val="24"/>
          <w:szCs w:val="24"/>
        </w:rPr>
        <w:t>Declaração de Regularidade Fiscal</w:t>
      </w:r>
    </w:p>
    <w:p w14:paraId="388BD177" w14:textId="77777777" w:rsidR="00693B63" w:rsidRPr="00693B63" w:rsidRDefault="00693B63" w:rsidP="00693B63">
      <w:pPr>
        <w:pStyle w:val="PargrafodaLista"/>
        <w:spacing w:after="0" w:line="360" w:lineRule="auto"/>
        <w:ind w:left="0"/>
        <w:rPr>
          <w:rFonts w:ascii="Arial" w:hAnsi="Arial" w:cs="Arial"/>
          <w:bCs/>
          <w:sz w:val="24"/>
          <w:szCs w:val="24"/>
        </w:rPr>
      </w:pPr>
    </w:p>
    <w:p w14:paraId="66EF8716"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0E1E546D"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C998F9F"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 (Licitante - nome, sede, CNPJ), por seu representante legal ao final assinado, em atendimento à previsão do EDITAL, declara, sob as penas da lei, que, [----] não se encontra cadastrada na Fazenda desse Município e que se encontra em situação de regularidade fiscal perante o mesmo. </w:t>
      </w:r>
    </w:p>
    <w:p w14:paraId="6A279F2D"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0D126814"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162F7BD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6AFBAC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0E9C666B"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2111C45B"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41A6945A"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2E960A80"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4D1DA71E" w14:textId="77777777" w:rsidR="00693B63" w:rsidRPr="00693B63" w:rsidRDefault="000F7865" w:rsidP="00693B63">
      <w:pPr>
        <w:pStyle w:val="PargrafodaLista"/>
        <w:spacing w:after="0" w:line="360" w:lineRule="auto"/>
        <w:ind w:left="0"/>
        <w:jc w:val="center"/>
        <w:rPr>
          <w:rFonts w:ascii="Arial" w:hAnsi="Arial" w:cs="Arial"/>
          <w:bCs/>
          <w:sz w:val="24"/>
          <w:szCs w:val="24"/>
        </w:rPr>
      </w:pPr>
      <w:bookmarkStart w:id="25" w:name="_Hlk115939624"/>
      <w:r w:rsidRPr="00693B63">
        <w:rPr>
          <w:rFonts w:ascii="Arial" w:hAnsi="Arial" w:cs="Arial"/>
          <w:b/>
          <w:bCs/>
          <w:sz w:val="24"/>
          <w:szCs w:val="24"/>
        </w:rPr>
        <w:lastRenderedPageBreak/>
        <w:t>ANEXO IV – F</w:t>
      </w:r>
    </w:p>
    <w:p w14:paraId="05A102D8" w14:textId="77777777" w:rsidR="00693B63" w:rsidRPr="00693B63" w:rsidRDefault="000F7865" w:rsidP="00693B63">
      <w:pPr>
        <w:pStyle w:val="PargrafodaLista"/>
        <w:spacing w:after="0" w:line="360" w:lineRule="auto"/>
        <w:ind w:left="0"/>
        <w:jc w:val="center"/>
        <w:rPr>
          <w:rFonts w:ascii="Arial" w:hAnsi="Arial" w:cs="Arial"/>
          <w:b/>
          <w:bCs/>
          <w:sz w:val="24"/>
          <w:szCs w:val="24"/>
        </w:rPr>
      </w:pPr>
      <w:r w:rsidRPr="00693B63">
        <w:rPr>
          <w:rFonts w:ascii="Arial" w:hAnsi="Arial" w:cs="Arial"/>
          <w:b/>
          <w:bCs/>
          <w:sz w:val="24"/>
          <w:szCs w:val="24"/>
        </w:rPr>
        <w:t>DECLARAÇÃO DE ATENDIMENTO AOS REQUISITOS DA HABILITAÇÃO</w:t>
      </w:r>
    </w:p>
    <w:p w14:paraId="0CF6BCE3"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70B90E94"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067133DD"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FDF4E92"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74D61419" w14:textId="3AABEEF0"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53CDF3D9"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5C2F1E29"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5ED2B095"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3CD3425" w14:textId="77777777" w:rsidR="00693B63" w:rsidRPr="00693B63" w:rsidRDefault="000F7865" w:rsidP="00693B63">
      <w:pPr>
        <w:pStyle w:val="PargrafodaLista"/>
        <w:spacing w:after="0" w:line="360" w:lineRule="auto"/>
        <w:ind w:left="0"/>
        <w:jc w:val="center"/>
        <w:rPr>
          <w:rFonts w:ascii="Arial" w:hAnsi="Arial" w:cs="Arial"/>
          <w:b/>
          <w:sz w:val="24"/>
          <w:szCs w:val="24"/>
        </w:rPr>
      </w:pPr>
      <w:r w:rsidRPr="00693B63">
        <w:rPr>
          <w:rFonts w:ascii="Arial" w:hAnsi="Arial" w:cs="Arial"/>
          <w:b/>
          <w:sz w:val="24"/>
          <w:szCs w:val="24"/>
        </w:rPr>
        <w:t>Declaração de Atendimento aos Requisitos da Habilitação</w:t>
      </w:r>
    </w:p>
    <w:p w14:paraId="02565E7D"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46739C3B"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5C3D4D77"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6D1AA65"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 [LICITANTE - nome, sede, CNPJ], por seu representante legal ao final assinado, em atendimento ao disposto no EDITAL, declara que atende plenamente a todos os requisitos do EDITAL relativos à habilitação jurídica, fiscal, técnica e econômico-financeira. </w:t>
      </w:r>
    </w:p>
    <w:p w14:paraId="2482A834"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37B9F9E"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78A74A3C"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4D7D7D5"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277FDFEC"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6FBE1688"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6A734947"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bookmarkEnd w:id="25"/>
    <w:p w14:paraId="63CF1BF5"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1B7066D0"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G</w:t>
      </w:r>
    </w:p>
    <w:p w14:paraId="4225071D" w14:textId="77777777" w:rsidR="00693B63" w:rsidRPr="00693B63" w:rsidRDefault="000F7865" w:rsidP="00693B63">
      <w:pPr>
        <w:pStyle w:val="PargrafodaLista"/>
        <w:spacing w:after="0" w:line="360" w:lineRule="auto"/>
        <w:ind w:left="0"/>
        <w:jc w:val="center"/>
        <w:rPr>
          <w:rFonts w:ascii="Arial" w:hAnsi="Arial" w:cs="Arial"/>
          <w:b/>
          <w:bCs/>
          <w:sz w:val="24"/>
          <w:szCs w:val="24"/>
        </w:rPr>
      </w:pPr>
      <w:r w:rsidRPr="00693B63">
        <w:rPr>
          <w:rFonts w:ascii="Arial" w:hAnsi="Arial" w:cs="Arial"/>
          <w:b/>
          <w:bCs/>
          <w:sz w:val="24"/>
          <w:szCs w:val="24"/>
        </w:rPr>
        <w:t>CREDENCIAL</w:t>
      </w:r>
    </w:p>
    <w:p w14:paraId="218EBD4D"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7C00FDAC"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4D10B35C"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4BD9E46"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496DB2B4" w14:textId="35BE8D61"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106D83FA"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31D0FB70"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6C06A95B"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69BF800" w14:textId="77777777" w:rsidR="00693B63" w:rsidRPr="00693B63" w:rsidRDefault="000F7865" w:rsidP="00693B63">
      <w:pPr>
        <w:pStyle w:val="PargrafodaLista"/>
        <w:spacing w:after="0" w:line="360" w:lineRule="auto"/>
        <w:ind w:left="0"/>
        <w:jc w:val="center"/>
        <w:rPr>
          <w:rFonts w:ascii="Arial" w:hAnsi="Arial" w:cs="Arial"/>
          <w:b/>
          <w:sz w:val="24"/>
          <w:szCs w:val="24"/>
        </w:rPr>
      </w:pPr>
      <w:r w:rsidRPr="00693B63">
        <w:rPr>
          <w:rFonts w:ascii="Arial" w:hAnsi="Arial" w:cs="Arial"/>
          <w:b/>
          <w:sz w:val="24"/>
          <w:szCs w:val="24"/>
        </w:rPr>
        <w:t>Credencial</w:t>
      </w:r>
    </w:p>
    <w:p w14:paraId="3886003A"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07C37DF3"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71C394B0"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772C13BA" w14:textId="04C92B25"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Em atendimento ao Edital em referência, [LICITANTE - nome, sede, CNPJ], neste ato representada pelos seus Diretores abaixo assinados, nos termos de seu Estatuto Social, pela presente CREDENCIA os [CREDENCIADO – Nome, RG e CPF], para representá-la na </w:t>
      </w:r>
      <w:r w:rsidRPr="00693B63">
        <w:rPr>
          <w:rFonts w:ascii="Arial" w:hAnsi="Arial" w:cs="Arial"/>
          <w:b/>
          <w:bCs/>
          <w:sz w:val="24"/>
          <w:szCs w:val="24"/>
        </w:rPr>
        <w:t xml:space="preserve">VISITA TÉCNICA </w:t>
      </w:r>
      <w:r w:rsidRPr="00693B63">
        <w:rPr>
          <w:rFonts w:ascii="Arial" w:hAnsi="Arial" w:cs="Arial"/>
          <w:bCs/>
          <w:sz w:val="24"/>
          <w:szCs w:val="24"/>
        </w:rPr>
        <w:t xml:space="preserve">referente à Concorrência Pública Nº </w:t>
      </w:r>
      <w:proofErr w:type="spellStart"/>
      <w:r w:rsidR="008870F6" w:rsidRPr="008870F6">
        <w:rPr>
          <w:rFonts w:ascii="Arial" w:hAnsi="Arial" w:cs="Arial"/>
          <w:bCs/>
          <w:sz w:val="24"/>
          <w:szCs w:val="24"/>
          <w:highlight w:val="yellow"/>
        </w:rPr>
        <w:t>xx</w:t>
      </w:r>
      <w:proofErr w:type="spellEnd"/>
      <w:r w:rsidR="008870F6" w:rsidRPr="008870F6">
        <w:rPr>
          <w:rFonts w:ascii="Arial" w:hAnsi="Arial" w:cs="Arial"/>
          <w:bCs/>
          <w:sz w:val="24"/>
          <w:szCs w:val="24"/>
          <w:highlight w:val="yellow"/>
        </w:rPr>
        <w:t>/2025</w:t>
      </w:r>
      <w:r w:rsidRPr="00693B63">
        <w:rPr>
          <w:rFonts w:ascii="Arial" w:hAnsi="Arial" w:cs="Arial"/>
          <w:bCs/>
          <w:sz w:val="24"/>
          <w:szCs w:val="24"/>
        </w:rPr>
        <w:t xml:space="preserve">, promovida pela Prefeitura do Município de </w:t>
      </w:r>
      <w:r w:rsidR="002748C7">
        <w:rPr>
          <w:rFonts w:ascii="Arial" w:hAnsi="Arial" w:cs="Arial"/>
          <w:bCs/>
          <w:sz w:val="24"/>
          <w:szCs w:val="24"/>
        </w:rPr>
        <w:t>ERECHIM</w:t>
      </w:r>
      <w:r w:rsidRPr="00693B63">
        <w:rPr>
          <w:rFonts w:ascii="Arial" w:hAnsi="Arial" w:cs="Arial"/>
          <w:bCs/>
          <w:sz w:val="24"/>
          <w:szCs w:val="24"/>
        </w:rPr>
        <w:t xml:space="preserve">, podendo assinar atas e demais documentos e praticar todos os atos pertinentes ao desempenho da representação no presente procedimento licitatório. </w:t>
      </w:r>
    </w:p>
    <w:p w14:paraId="70FDC71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2CAEB29"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4DAC53D8"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719580A"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25357EA"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6260958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2E546C7A"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77D24C66"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59C9DB37"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H</w:t>
      </w:r>
    </w:p>
    <w:p w14:paraId="2FEBB80E" w14:textId="77777777" w:rsidR="00693B63" w:rsidRPr="00693B63" w:rsidRDefault="000F7865" w:rsidP="00693B63">
      <w:pPr>
        <w:pStyle w:val="PargrafodaLista"/>
        <w:spacing w:after="0" w:line="360" w:lineRule="auto"/>
        <w:ind w:left="0"/>
        <w:jc w:val="center"/>
        <w:rPr>
          <w:rFonts w:ascii="Arial" w:hAnsi="Arial" w:cs="Arial"/>
          <w:b/>
          <w:bCs/>
          <w:sz w:val="24"/>
          <w:szCs w:val="24"/>
        </w:rPr>
      </w:pPr>
      <w:r w:rsidRPr="00693B63">
        <w:rPr>
          <w:rFonts w:ascii="Arial" w:hAnsi="Arial" w:cs="Arial"/>
          <w:b/>
          <w:bCs/>
          <w:sz w:val="24"/>
          <w:szCs w:val="24"/>
        </w:rPr>
        <w:t>ATESTADO DE VISITA</w:t>
      </w:r>
    </w:p>
    <w:p w14:paraId="0100BA38"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13F4B49D" w14:textId="5EFA77E4"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r w:rsidRPr="00693B63">
        <w:rPr>
          <w:rFonts w:ascii="Arial" w:hAnsi="Arial" w:cs="Arial"/>
          <w:bCs/>
          <w:sz w:val="24"/>
          <w:szCs w:val="24"/>
        </w:rPr>
        <w:tab/>
        <w:t>Atestamos para fins de habilitação na Licitação de Concorrência nº</w:t>
      </w:r>
      <w:r w:rsidRPr="008870F6">
        <w:rPr>
          <w:rFonts w:ascii="Arial" w:hAnsi="Arial" w:cs="Arial"/>
          <w:bCs/>
          <w:sz w:val="24"/>
          <w:szCs w:val="24"/>
          <w:highlight w:val="yellow"/>
        </w:rPr>
        <w:t xml:space="preserve">. </w:t>
      </w:r>
      <w:proofErr w:type="spellStart"/>
      <w:r w:rsidR="008870F6"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w:t>
      </w:r>
      <w:r w:rsidR="008870F6" w:rsidRPr="008870F6">
        <w:rPr>
          <w:rFonts w:ascii="Arial" w:hAnsi="Arial" w:cs="Arial"/>
          <w:bCs/>
          <w:sz w:val="24"/>
          <w:szCs w:val="24"/>
          <w:highlight w:val="yellow"/>
        </w:rPr>
        <w:t>5</w:t>
      </w:r>
      <w:r w:rsidRPr="00693B63">
        <w:rPr>
          <w:rFonts w:ascii="Arial" w:hAnsi="Arial" w:cs="Arial"/>
          <w:bCs/>
          <w:sz w:val="24"/>
          <w:szCs w:val="24"/>
        </w:rPr>
        <w:t xml:space="preserve"> em atendimento ao EDITAL, que tem por objeto a prestação dos SERVIÇOS PÚBLICOS DE ABASTECIMENTO DE ÁGUA E ESGOTAMENTO SANITÁRIO na ÁREA DE CONCESSÃO, que [Nome, RG e CPF] representando a Empresa e/ou Consórcio................................................ compareceu nesta data em </w:t>
      </w:r>
      <w:r w:rsidR="00767B4A">
        <w:rPr>
          <w:rFonts w:ascii="Arial" w:hAnsi="Arial" w:cs="Arial"/>
          <w:bCs/>
          <w:sz w:val="24"/>
          <w:szCs w:val="24"/>
        </w:rPr>
        <w:t>ERECHIM/RS</w:t>
      </w:r>
      <w:r w:rsidRPr="00693B63">
        <w:rPr>
          <w:rFonts w:ascii="Arial" w:hAnsi="Arial" w:cs="Arial"/>
          <w:bCs/>
          <w:sz w:val="24"/>
          <w:szCs w:val="24"/>
        </w:rPr>
        <w:t xml:space="preserve">, visitando a ÁREA DE CONCESSÃO, recebendo todas as informações necessárias para o cumprimento das obrigações inerentes. </w:t>
      </w:r>
    </w:p>
    <w:p w14:paraId="2DC19C57"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77978883"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0B5CF60D" w14:textId="64BEEDE9" w:rsidR="00693B63" w:rsidRPr="00693B63" w:rsidRDefault="000F7865" w:rsidP="00693B63">
      <w:pPr>
        <w:pStyle w:val="PargrafodaLista"/>
        <w:spacing w:after="0" w:line="360" w:lineRule="auto"/>
        <w:ind w:left="0"/>
        <w:jc w:val="right"/>
        <w:rPr>
          <w:rFonts w:ascii="Arial" w:hAnsi="Arial" w:cs="Arial"/>
          <w:bCs/>
          <w:sz w:val="24"/>
          <w:szCs w:val="24"/>
        </w:rPr>
      </w:pPr>
      <w:r>
        <w:rPr>
          <w:rFonts w:ascii="Arial" w:hAnsi="Arial" w:cs="Arial"/>
          <w:bCs/>
          <w:sz w:val="24"/>
          <w:szCs w:val="24"/>
        </w:rPr>
        <w:t>ERECHIM/RS</w:t>
      </w:r>
      <w:r w:rsidRPr="00693B63">
        <w:rPr>
          <w:rFonts w:ascii="Arial" w:hAnsi="Arial" w:cs="Arial"/>
          <w:bCs/>
          <w:sz w:val="24"/>
          <w:szCs w:val="24"/>
        </w:rPr>
        <w:t xml:space="preserve">, ____ de ________________ </w:t>
      </w:r>
      <w:proofErr w:type="spellStart"/>
      <w:r w:rsidRPr="00693B63">
        <w:rPr>
          <w:rFonts w:ascii="Arial" w:hAnsi="Arial" w:cs="Arial"/>
          <w:bCs/>
          <w:sz w:val="24"/>
          <w:szCs w:val="24"/>
        </w:rPr>
        <w:t>de</w:t>
      </w:r>
      <w:proofErr w:type="spellEnd"/>
      <w:r w:rsidRPr="00693B63">
        <w:rPr>
          <w:rFonts w:ascii="Arial" w:hAnsi="Arial" w:cs="Arial"/>
          <w:bCs/>
          <w:sz w:val="24"/>
          <w:szCs w:val="24"/>
        </w:rPr>
        <w:t xml:space="preserve"> _______.</w:t>
      </w:r>
    </w:p>
    <w:p w14:paraId="08581489"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6188E0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70CAC14"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Cs/>
          <w:sz w:val="24"/>
          <w:szCs w:val="24"/>
        </w:rPr>
        <w:t>_______________________________</w:t>
      </w:r>
    </w:p>
    <w:p w14:paraId="6C3274CC"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Cs/>
          <w:sz w:val="24"/>
          <w:szCs w:val="24"/>
        </w:rPr>
        <w:t>Servidor (es) responsável (</w:t>
      </w:r>
      <w:proofErr w:type="spellStart"/>
      <w:r w:rsidRPr="00693B63">
        <w:rPr>
          <w:rFonts w:ascii="Arial" w:hAnsi="Arial" w:cs="Arial"/>
          <w:bCs/>
          <w:sz w:val="24"/>
          <w:szCs w:val="24"/>
        </w:rPr>
        <w:t>is</w:t>
      </w:r>
      <w:proofErr w:type="spellEnd"/>
      <w:r w:rsidRPr="00693B63">
        <w:rPr>
          <w:rFonts w:ascii="Arial" w:hAnsi="Arial" w:cs="Arial"/>
          <w:bCs/>
          <w:sz w:val="24"/>
          <w:szCs w:val="24"/>
        </w:rPr>
        <w:t>)</w:t>
      </w:r>
    </w:p>
    <w:p w14:paraId="66B7A7C6"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Cs/>
          <w:sz w:val="24"/>
          <w:szCs w:val="24"/>
        </w:rPr>
        <w:t>Secretaria de Urbanismo</w:t>
      </w:r>
    </w:p>
    <w:p w14:paraId="2EAC45E6"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220262C5"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5093EDB7"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I</w:t>
      </w:r>
    </w:p>
    <w:p w14:paraId="561370A0" w14:textId="77777777" w:rsidR="00693B63" w:rsidRPr="00693B63" w:rsidRDefault="000F7865" w:rsidP="00693B63">
      <w:pPr>
        <w:pStyle w:val="PargrafodaLista"/>
        <w:spacing w:after="0" w:line="360" w:lineRule="auto"/>
        <w:ind w:left="0"/>
        <w:jc w:val="center"/>
        <w:rPr>
          <w:rFonts w:ascii="Arial" w:hAnsi="Arial" w:cs="Arial"/>
          <w:b/>
          <w:bCs/>
          <w:sz w:val="24"/>
          <w:szCs w:val="24"/>
        </w:rPr>
      </w:pPr>
      <w:r w:rsidRPr="00693B63">
        <w:rPr>
          <w:rFonts w:ascii="Arial" w:hAnsi="Arial" w:cs="Arial"/>
          <w:b/>
          <w:bCs/>
          <w:sz w:val="24"/>
          <w:szCs w:val="24"/>
        </w:rPr>
        <w:t>TERMO DE RESPONSABILIDADE E RENÚNCIA À VISITA TÉCNICA</w:t>
      </w:r>
    </w:p>
    <w:p w14:paraId="42D4A096"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72217AFF"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0978870B"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FE174F4"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3750AB2E" w14:textId="5FDD2650"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2CC3C4FA"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1CDECDFF"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5929ED71"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886F4EC" w14:textId="77777777" w:rsidR="00693B63" w:rsidRPr="00693B63" w:rsidRDefault="000F7865" w:rsidP="00693B63">
      <w:pPr>
        <w:pStyle w:val="PargrafodaLista"/>
        <w:spacing w:after="0" w:line="360" w:lineRule="auto"/>
        <w:ind w:left="0"/>
        <w:jc w:val="center"/>
        <w:rPr>
          <w:rFonts w:ascii="Arial" w:hAnsi="Arial" w:cs="Arial"/>
          <w:b/>
          <w:sz w:val="24"/>
          <w:szCs w:val="24"/>
        </w:rPr>
      </w:pPr>
      <w:r w:rsidRPr="00693B63">
        <w:rPr>
          <w:rFonts w:ascii="Arial" w:hAnsi="Arial" w:cs="Arial"/>
          <w:b/>
          <w:sz w:val="24"/>
          <w:szCs w:val="24"/>
        </w:rPr>
        <w:t>Termo de Responsabilidade e Renúncia à Visita Técnica</w:t>
      </w:r>
    </w:p>
    <w:p w14:paraId="2C6ED8A7"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337A4D1E"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75ED588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2D6B259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Em atendimento Edital em referência, [LICITANTE - nome, sede, CNPJ], neste ato representada pelo seu representante legal ao final assinado, declara que não efetuou a </w:t>
      </w:r>
      <w:r w:rsidRPr="00693B63">
        <w:rPr>
          <w:rFonts w:ascii="Arial" w:hAnsi="Arial" w:cs="Arial"/>
          <w:b/>
          <w:bCs/>
          <w:sz w:val="24"/>
          <w:szCs w:val="24"/>
        </w:rPr>
        <w:t xml:space="preserve">VISITA TÉCNICA, </w:t>
      </w:r>
      <w:r w:rsidRPr="00693B63">
        <w:rPr>
          <w:rFonts w:ascii="Arial" w:hAnsi="Arial" w:cs="Arial"/>
          <w:bCs/>
          <w:sz w:val="24"/>
          <w:szCs w:val="24"/>
        </w:rPr>
        <w:t xml:space="preserve">assumindo a responsabilidade por tal ato e em sendo vencedora do certame, tem ciência que a renúncia não lhe dará direito de pleitear modificações nos preços, prazos ou condições do contrato, ou alegar qualquer prejuízo ou reivindicar qualquer benefício, sob a invocação de insuficiência de dados ou informações sobre o objeto da licitação. </w:t>
      </w:r>
    </w:p>
    <w:p w14:paraId="028CE766"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7295DE9C"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7A8A0D78"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D339CAC"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00E317F"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1B8DCC20"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29DCAC30"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11C668A2"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03A8D55D"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J</w:t>
      </w:r>
    </w:p>
    <w:p w14:paraId="7F0E0156" w14:textId="77777777" w:rsidR="00693B63" w:rsidRPr="00693B63" w:rsidRDefault="000F7865" w:rsidP="00693B63">
      <w:pPr>
        <w:pStyle w:val="PargrafodaLista"/>
        <w:spacing w:after="0" w:line="360" w:lineRule="auto"/>
        <w:ind w:left="0"/>
        <w:jc w:val="center"/>
        <w:rPr>
          <w:rFonts w:ascii="Arial" w:hAnsi="Arial" w:cs="Arial"/>
          <w:b/>
          <w:bCs/>
          <w:sz w:val="24"/>
          <w:szCs w:val="24"/>
        </w:rPr>
      </w:pPr>
      <w:r w:rsidRPr="00693B63">
        <w:rPr>
          <w:rFonts w:ascii="Arial" w:hAnsi="Arial" w:cs="Arial"/>
          <w:b/>
          <w:bCs/>
          <w:sz w:val="24"/>
          <w:szCs w:val="24"/>
        </w:rPr>
        <w:t>DECLARAÇÃO DE CUMPRIMENTO DE RESERVA DE CARGOS PARA PESSOAS COM DEFICIÊNCIA</w:t>
      </w:r>
    </w:p>
    <w:p w14:paraId="5756350E"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213E3AD2"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6B6350DF"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C2258E5"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2CB939F6" w14:textId="075F1B72"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58F1540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56254035"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09F908C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1D38F25" w14:textId="77777777" w:rsidR="00693B63" w:rsidRPr="00693B63" w:rsidRDefault="000F7865" w:rsidP="00693B63">
      <w:pPr>
        <w:pStyle w:val="PargrafodaLista"/>
        <w:spacing w:after="0" w:line="360" w:lineRule="auto"/>
        <w:ind w:left="0"/>
        <w:jc w:val="center"/>
        <w:rPr>
          <w:rFonts w:ascii="Arial" w:hAnsi="Arial" w:cs="Arial"/>
          <w:b/>
          <w:sz w:val="24"/>
          <w:szCs w:val="24"/>
        </w:rPr>
      </w:pPr>
      <w:r w:rsidRPr="00693B63">
        <w:rPr>
          <w:rFonts w:ascii="Arial" w:hAnsi="Arial" w:cs="Arial"/>
          <w:b/>
          <w:sz w:val="24"/>
          <w:szCs w:val="24"/>
        </w:rPr>
        <w:t>Declaração de Atendimento às Exigências Legais de Reserva de Cargos</w:t>
      </w:r>
    </w:p>
    <w:p w14:paraId="1C273CC9"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2853A34B"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2BAC3789"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08DB3A98"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A [LICITANTE - nome, sede, CNPJ], por seu representante legal ao final assinado, em atendimento ao disposto no EDITAL, declara que cumpre as exigências de reserva de cargos para pessoa com deficiência e para reabilitado da Previdência Social, previstas em lei e em outras normas específicas</w:t>
      </w:r>
    </w:p>
    <w:p w14:paraId="5D63990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0F3A4FF"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2E0DAE98"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DEFBC88"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12099E7"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6ABD0D5B"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71B63F1C"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77A01A51" w14:textId="77777777" w:rsidR="00693B63" w:rsidRPr="00693B63" w:rsidRDefault="000F7865" w:rsidP="00693B63">
      <w:pPr>
        <w:spacing w:after="0" w:line="360" w:lineRule="auto"/>
        <w:rPr>
          <w:rFonts w:ascii="Arial" w:hAnsi="Arial" w:cs="Arial"/>
          <w:bCs/>
          <w:sz w:val="24"/>
          <w:szCs w:val="24"/>
        </w:rPr>
      </w:pPr>
      <w:r w:rsidRPr="00693B63">
        <w:rPr>
          <w:rFonts w:ascii="Arial" w:hAnsi="Arial" w:cs="Arial"/>
          <w:bCs/>
          <w:sz w:val="24"/>
          <w:szCs w:val="24"/>
        </w:rPr>
        <w:br w:type="page"/>
      </w:r>
    </w:p>
    <w:p w14:paraId="541E8D16" w14:textId="77777777" w:rsidR="00693B63" w:rsidRPr="00693B63" w:rsidRDefault="000F7865" w:rsidP="00693B63">
      <w:pPr>
        <w:pStyle w:val="PargrafodaLista"/>
        <w:spacing w:after="0" w:line="360" w:lineRule="auto"/>
        <w:ind w:left="0"/>
        <w:jc w:val="center"/>
        <w:rPr>
          <w:rFonts w:ascii="Arial" w:hAnsi="Arial" w:cs="Arial"/>
          <w:bCs/>
          <w:sz w:val="24"/>
          <w:szCs w:val="24"/>
        </w:rPr>
      </w:pPr>
      <w:r w:rsidRPr="00693B63">
        <w:rPr>
          <w:rFonts w:ascii="Arial" w:hAnsi="Arial" w:cs="Arial"/>
          <w:b/>
          <w:bCs/>
          <w:sz w:val="24"/>
          <w:szCs w:val="24"/>
        </w:rPr>
        <w:lastRenderedPageBreak/>
        <w:t>ANEXO IV – K</w:t>
      </w:r>
    </w:p>
    <w:p w14:paraId="331761FB" w14:textId="77777777" w:rsidR="00693B63" w:rsidRPr="00693B63" w:rsidRDefault="000F7865" w:rsidP="00693B63">
      <w:pPr>
        <w:pStyle w:val="PargrafodaLista"/>
        <w:spacing w:after="0" w:line="360" w:lineRule="auto"/>
        <w:ind w:left="0"/>
        <w:jc w:val="center"/>
        <w:rPr>
          <w:rFonts w:ascii="Arial" w:hAnsi="Arial" w:cs="Arial"/>
          <w:b/>
          <w:bCs/>
          <w:sz w:val="24"/>
          <w:szCs w:val="24"/>
        </w:rPr>
      </w:pPr>
      <w:r w:rsidRPr="00693B63">
        <w:rPr>
          <w:rFonts w:ascii="Arial" w:hAnsi="Arial" w:cs="Arial"/>
          <w:b/>
          <w:bCs/>
          <w:sz w:val="24"/>
          <w:szCs w:val="24"/>
        </w:rPr>
        <w:t>DECLARAÇÃO DE IDONEIDADE</w:t>
      </w:r>
    </w:p>
    <w:p w14:paraId="23169D9F"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35A9A285"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(local, data) </w:t>
      </w:r>
    </w:p>
    <w:p w14:paraId="47CCA647"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1113C318"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À </w:t>
      </w:r>
    </w:p>
    <w:p w14:paraId="3E302644" w14:textId="0790A8E4"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PREFEITURA MUNICIPAL DE </w:t>
      </w:r>
      <w:r w:rsidR="002748C7">
        <w:rPr>
          <w:rFonts w:ascii="Arial" w:hAnsi="Arial" w:cs="Arial"/>
          <w:bCs/>
          <w:sz w:val="24"/>
          <w:szCs w:val="24"/>
        </w:rPr>
        <w:t>ERECHIM</w:t>
      </w:r>
    </w:p>
    <w:p w14:paraId="5838E188"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 </w:t>
      </w:r>
    </w:p>
    <w:p w14:paraId="1C028032" w14:textId="77777777" w:rsidR="008870F6" w:rsidRPr="00693B63" w:rsidRDefault="000F7865" w:rsidP="008870F6">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Ref.: CONCORRÊNCIA PÚBLICA Nº </w:t>
      </w:r>
      <w:proofErr w:type="spellStart"/>
      <w:r w:rsidRPr="008870F6">
        <w:rPr>
          <w:rFonts w:ascii="Arial" w:hAnsi="Arial" w:cs="Arial"/>
          <w:bCs/>
          <w:sz w:val="24"/>
          <w:szCs w:val="24"/>
          <w:highlight w:val="yellow"/>
        </w:rPr>
        <w:t>xx</w:t>
      </w:r>
      <w:proofErr w:type="spellEnd"/>
      <w:r w:rsidRPr="008870F6">
        <w:rPr>
          <w:rFonts w:ascii="Arial" w:hAnsi="Arial" w:cs="Arial"/>
          <w:bCs/>
          <w:sz w:val="24"/>
          <w:szCs w:val="24"/>
          <w:highlight w:val="yellow"/>
        </w:rPr>
        <w:t>/2025</w:t>
      </w:r>
      <w:r w:rsidRPr="00693B63">
        <w:rPr>
          <w:rFonts w:ascii="Arial" w:hAnsi="Arial" w:cs="Arial"/>
          <w:bCs/>
          <w:sz w:val="24"/>
          <w:szCs w:val="24"/>
        </w:rPr>
        <w:t xml:space="preserve"> </w:t>
      </w:r>
    </w:p>
    <w:p w14:paraId="0A0BD3E5"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02CCA6A7" w14:textId="77777777" w:rsidR="00693B63" w:rsidRPr="00693B63" w:rsidRDefault="000F7865" w:rsidP="00693B63">
      <w:pPr>
        <w:pStyle w:val="PargrafodaLista"/>
        <w:spacing w:after="0" w:line="360" w:lineRule="auto"/>
        <w:ind w:left="0"/>
        <w:jc w:val="center"/>
        <w:rPr>
          <w:rFonts w:ascii="Arial" w:hAnsi="Arial" w:cs="Arial"/>
          <w:b/>
          <w:sz w:val="24"/>
          <w:szCs w:val="24"/>
        </w:rPr>
      </w:pPr>
      <w:r w:rsidRPr="00693B63">
        <w:rPr>
          <w:rFonts w:ascii="Arial" w:hAnsi="Arial" w:cs="Arial"/>
          <w:b/>
          <w:sz w:val="24"/>
          <w:szCs w:val="24"/>
        </w:rPr>
        <w:t>Declaração de Idoneidade</w:t>
      </w:r>
    </w:p>
    <w:p w14:paraId="0021F976" w14:textId="77777777" w:rsidR="00693B63" w:rsidRPr="00693B63" w:rsidRDefault="00693B63" w:rsidP="00693B63">
      <w:pPr>
        <w:pStyle w:val="PargrafodaLista"/>
        <w:spacing w:after="0" w:line="360" w:lineRule="auto"/>
        <w:ind w:left="0"/>
        <w:jc w:val="center"/>
        <w:rPr>
          <w:rFonts w:ascii="Arial" w:hAnsi="Arial" w:cs="Arial"/>
          <w:bCs/>
          <w:sz w:val="24"/>
          <w:szCs w:val="24"/>
        </w:rPr>
      </w:pPr>
    </w:p>
    <w:p w14:paraId="326BDE77" w14:textId="77777777" w:rsidR="00693B63" w:rsidRPr="00693B63" w:rsidRDefault="000F7865" w:rsidP="00693B63">
      <w:pPr>
        <w:pStyle w:val="PargrafodaLista"/>
        <w:spacing w:after="0" w:line="360" w:lineRule="auto"/>
        <w:ind w:left="0"/>
        <w:rPr>
          <w:rFonts w:ascii="Arial" w:hAnsi="Arial" w:cs="Arial"/>
          <w:bCs/>
          <w:sz w:val="24"/>
          <w:szCs w:val="24"/>
        </w:rPr>
      </w:pPr>
      <w:r w:rsidRPr="00693B63">
        <w:rPr>
          <w:rFonts w:ascii="Arial" w:hAnsi="Arial" w:cs="Arial"/>
          <w:bCs/>
          <w:sz w:val="24"/>
          <w:szCs w:val="24"/>
        </w:rPr>
        <w:t>Prezados Senhores,</w:t>
      </w:r>
    </w:p>
    <w:p w14:paraId="6F424759"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CB8264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A [LICITANTE - nome, sede, CNPJ], por seu representante legal ao final assinado, em atendimento ao disposto no EDITAL, declara que não fora declarada inidônea para licitar ou contratar com o Poder Público, em qualquer de suas esferas.</w:t>
      </w:r>
    </w:p>
    <w:p w14:paraId="1FA06E7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68B9D54B"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3C387BD5"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Atenciosamente, </w:t>
      </w:r>
    </w:p>
    <w:p w14:paraId="5DF36F32"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5EFDC2AE" w14:textId="77777777" w:rsidR="00693B63" w:rsidRPr="00693B63" w:rsidRDefault="00693B63" w:rsidP="00693B63">
      <w:pPr>
        <w:pStyle w:val="PargrafodaLista"/>
        <w:spacing w:after="0" w:line="360" w:lineRule="auto"/>
        <w:ind w:left="0"/>
        <w:jc w:val="both"/>
        <w:rPr>
          <w:rFonts w:ascii="Arial" w:hAnsi="Arial" w:cs="Arial"/>
          <w:bCs/>
          <w:sz w:val="24"/>
          <w:szCs w:val="24"/>
        </w:rPr>
      </w:pPr>
    </w:p>
    <w:p w14:paraId="48226E2B"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Nome do representante legal:</w:t>
      </w:r>
    </w:p>
    <w:p w14:paraId="6BE9431B"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 xml:space="preserve">RG: </w:t>
      </w:r>
    </w:p>
    <w:p w14:paraId="6EC05AB1" w14:textId="77777777" w:rsidR="00693B63" w:rsidRPr="00693B63" w:rsidRDefault="000F7865" w:rsidP="00693B63">
      <w:pPr>
        <w:pStyle w:val="PargrafodaLista"/>
        <w:spacing w:after="0" w:line="360" w:lineRule="auto"/>
        <w:ind w:left="0"/>
        <w:jc w:val="both"/>
        <w:rPr>
          <w:rFonts w:ascii="Arial" w:hAnsi="Arial" w:cs="Arial"/>
          <w:bCs/>
          <w:sz w:val="24"/>
          <w:szCs w:val="24"/>
        </w:rPr>
      </w:pPr>
      <w:r w:rsidRPr="00693B63">
        <w:rPr>
          <w:rFonts w:ascii="Arial" w:hAnsi="Arial" w:cs="Arial"/>
          <w:bCs/>
          <w:sz w:val="24"/>
          <w:szCs w:val="24"/>
        </w:rPr>
        <w:t>CPF:</w:t>
      </w:r>
    </w:p>
    <w:p w14:paraId="64642A1D" w14:textId="77777777" w:rsidR="00693B63" w:rsidRPr="00693B63" w:rsidRDefault="00693B63" w:rsidP="00693B63">
      <w:pPr>
        <w:spacing w:after="0" w:line="360" w:lineRule="auto"/>
        <w:rPr>
          <w:rFonts w:ascii="Arial" w:hAnsi="Arial" w:cs="Arial"/>
          <w:bCs/>
          <w:sz w:val="24"/>
          <w:szCs w:val="24"/>
        </w:rPr>
      </w:pPr>
    </w:p>
    <w:p w14:paraId="71B09770" w14:textId="77777777" w:rsidR="00693B63" w:rsidRPr="00693B63" w:rsidRDefault="00693B63" w:rsidP="00693B63">
      <w:pPr>
        <w:spacing w:after="0" w:line="360" w:lineRule="auto"/>
        <w:rPr>
          <w:rFonts w:ascii="Arial" w:hAnsi="Arial" w:cs="Arial"/>
          <w:bCs/>
          <w:sz w:val="24"/>
          <w:szCs w:val="24"/>
        </w:rPr>
      </w:pPr>
    </w:p>
    <w:p w14:paraId="1EAE9C06" w14:textId="77777777" w:rsidR="00693B63" w:rsidRPr="00693B63" w:rsidRDefault="00693B63" w:rsidP="00693B63">
      <w:pPr>
        <w:spacing w:after="0" w:line="360" w:lineRule="auto"/>
        <w:rPr>
          <w:rFonts w:ascii="Arial" w:hAnsi="Arial" w:cs="Arial"/>
          <w:bCs/>
          <w:sz w:val="24"/>
          <w:szCs w:val="24"/>
        </w:rPr>
      </w:pPr>
    </w:p>
    <w:p w14:paraId="2BA4613B" w14:textId="77777777" w:rsidR="00693B63" w:rsidRPr="00693B63" w:rsidRDefault="00693B63" w:rsidP="00693B63">
      <w:pPr>
        <w:spacing w:after="0" w:line="360" w:lineRule="auto"/>
        <w:rPr>
          <w:rFonts w:ascii="Arial" w:hAnsi="Arial" w:cs="Arial"/>
          <w:bCs/>
          <w:sz w:val="24"/>
          <w:szCs w:val="24"/>
        </w:rPr>
      </w:pPr>
    </w:p>
    <w:p w14:paraId="5C32E01C" w14:textId="77777777" w:rsidR="00693B63" w:rsidRPr="00693B63" w:rsidRDefault="00693B63" w:rsidP="00693B63">
      <w:pPr>
        <w:spacing w:after="0" w:line="360" w:lineRule="auto"/>
        <w:rPr>
          <w:rFonts w:ascii="Arial" w:hAnsi="Arial" w:cs="Arial"/>
          <w:bCs/>
          <w:sz w:val="24"/>
          <w:szCs w:val="24"/>
        </w:rPr>
      </w:pPr>
    </w:p>
    <w:p w14:paraId="26CC7D8C" w14:textId="77777777" w:rsidR="00693B63" w:rsidRPr="00693B63" w:rsidRDefault="00693B63" w:rsidP="00693B63">
      <w:pPr>
        <w:spacing w:after="0" w:line="360" w:lineRule="auto"/>
        <w:rPr>
          <w:rFonts w:ascii="Arial" w:hAnsi="Arial" w:cs="Arial"/>
          <w:bCs/>
          <w:sz w:val="24"/>
          <w:szCs w:val="24"/>
        </w:rPr>
      </w:pPr>
    </w:p>
    <w:sectPr w:rsidR="00693B63" w:rsidRPr="00693B63" w:rsidSect="00693B63">
      <w:headerReference w:type="default" r:id="rId11"/>
      <w:footerReference w:type="default" r:id="rId12"/>
      <w:pgSz w:w="11906" w:h="16838"/>
      <w:pgMar w:top="1701" w:right="1134" w:bottom="1134" w:left="1701" w:header="709" w:footer="709" w:gutter="0"/>
      <w:pgNumType w:start="3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A9D76" w14:textId="77777777" w:rsidR="00BB4672" w:rsidRDefault="00BB4672">
      <w:pPr>
        <w:spacing w:after="0" w:line="240" w:lineRule="auto"/>
      </w:pPr>
      <w:r>
        <w:separator/>
      </w:r>
    </w:p>
  </w:endnote>
  <w:endnote w:type="continuationSeparator" w:id="0">
    <w:p w14:paraId="76722B3F" w14:textId="77777777" w:rsidR="00BB4672" w:rsidRDefault="00BB4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2" w:usb2="00000000" w:usb3="00000000" w:csb0="0000009F" w:csb1="00000000"/>
  </w:font>
  <w:font w:name="Yu Mincho">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937998"/>
    </w:sdtPr>
    <w:sdtEndPr>
      <w:rPr>
        <w:rFonts w:ascii="Arial" w:hAnsi="Arial" w:cs="Arial"/>
        <w:sz w:val="20"/>
        <w:szCs w:val="20"/>
      </w:rPr>
    </w:sdtEndPr>
    <w:sdtContent>
      <w:p w14:paraId="76BE6010" w14:textId="77777777" w:rsidR="00693B63" w:rsidRDefault="000F7865">
        <w:pPr>
          <w:pStyle w:val="Rodap"/>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PAGE   \* MERGEFORMAT</w:instrText>
        </w:r>
        <w:r>
          <w:rPr>
            <w:rFonts w:ascii="Arial" w:hAnsi="Arial" w:cs="Arial"/>
            <w:sz w:val="20"/>
            <w:szCs w:val="20"/>
          </w:rPr>
          <w:fldChar w:fldCharType="separate"/>
        </w:r>
        <w:r>
          <w:rPr>
            <w:rFonts w:ascii="Arial" w:hAnsi="Arial" w:cs="Arial"/>
            <w:sz w:val="20"/>
            <w:szCs w:val="20"/>
          </w:rPr>
          <w:t>359</w:t>
        </w:r>
        <w:r>
          <w:rPr>
            <w:rFonts w:ascii="Arial" w:hAnsi="Arial" w:cs="Arial"/>
            <w:sz w:val="20"/>
            <w:szCs w:val="20"/>
          </w:rPr>
          <w:fldChar w:fldCharType="end"/>
        </w:r>
      </w:p>
    </w:sdtContent>
  </w:sdt>
  <w:p w14:paraId="007838E8" w14:textId="77777777" w:rsidR="00693B63" w:rsidRDefault="00693B6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A9FF7" w14:textId="77777777" w:rsidR="00BB4672" w:rsidRDefault="00BB4672">
      <w:pPr>
        <w:spacing w:after="0" w:line="240" w:lineRule="auto"/>
      </w:pPr>
      <w:r>
        <w:separator/>
      </w:r>
    </w:p>
  </w:footnote>
  <w:footnote w:type="continuationSeparator" w:id="0">
    <w:p w14:paraId="64CC8924" w14:textId="77777777" w:rsidR="00BB4672" w:rsidRDefault="00BB4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48C66" w14:textId="5BC73BC7" w:rsidR="00693B63" w:rsidRDefault="00693B63">
    <w:pPr>
      <w:pStyle w:val="Corpodetexto"/>
      <w:spacing w:line="14" w:lineRule="auto"/>
      <w:rPr>
        <w:sz w:val="20"/>
      </w:rPr>
    </w:pPr>
  </w:p>
  <w:p w14:paraId="382B1C58" w14:textId="5DF6770A" w:rsidR="00693B63" w:rsidRDefault="00926D6F">
    <w:ins w:id="26" w:author="Cesar Arenhart" w:date="2025-09-29T23:48:00Z" w16du:dateUtc="2025-09-30T02:48:00Z">
      <w:r>
        <w:rPr>
          <w:noProof/>
        </w:rPr>
        <w:drawing>
          <wp:inline distT="0" distB="0" distL="0" distR="0" wp14:anchorId="5341A508" wp14:editId="1864FB0D">
            <wp:extent cx="2984500" cy="1041400"/>
            <wp:effectExtent l="0" t="0" r="0" b="0"/>
            <wp:docPr id="79081351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813518" name=""/>
                    <pic:cNvPicPr/>
                  </pic:nvPicPr>
                  <pic:blipFill>
                    <a:blip r:embed="rId1"/>
                    <a:stretch>
                      <a:fillRect/>
                    </a:stretch>
                  </pic:blipFill>
                  <pic:spPr>
                    <a:xfrm>
                      <a:off x="0" y="0"/>
                      <a:ext cx="2984500" cy="1041400"/>
                    </a:xfrm>
                    <a:prstGeom prst="rect">
                      <a:avLst/>
                    </a:prstGeom>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9236E1"/>
    <w:multiLevelType w:val="hybridMultilevel"/>
    <w:tmpl w:val="84263520"/>
    <w:lvl w:ilvl="0" w:tplc="3EC689B0">
      <w:start w:val="11"/>
      <w:numFmt w:val="upperRoman"/>
      <w:lvlText w:val="%1."/>
      <w:lvlJc w:val="left"/>
      <w:pPr>
        <w:ind w:left="1080" w:hanging="720"/>
      </w:pPr>
      <w:rPr>
        <w:rFonts w:hint="default"/>
      </w:rPr>
    </w:lvl>
    <w:lvl w:ilvl="1" w:tplc="C024A7F0" w:tentative="1">
      <w:start w:val="1"/>
      <w:numFmt w:val="lowerLetter"/>
      <w:lvlText w:val="%2."/>
      <w:lvlJc w:val="left"/>
      <w:pPr>
        <w:ind w:left="1440" w:hanging="360"/>
      </w:pPr>
    </w:lvl>
    <w:lvl w:ilvl="2" w:tplc="574EC2C2" w:tentative="1">
      <w:start w:val="1"/>
      <w:numFmt w:val="lowerRoman"/>
      <w:lvlText w:val="%3."/>
      <w:lvlJc w:val="right"/>
      <w:pPr>
        <w:ind w:left="2160" w:hanging="180"/>
      </w:pPr>
    </w:lvl>
    <w:lvl w:ilvl="3" w:tplc="38742334" w:tentative="1">
      <w:start w:val="1"/>
      <w:numFmt w:val="decimal"/>
      <w:lvlText w:val="%4."/>
      <w:lvlJc w:val="left"/>
      <w:pPr>
        <w:ind w:left="2880" w:hanging="360"/>
      </w:pPr>
    </w:lvl>
    <w:lvl w:ilvl="4" w:tplc="068EDFB4" w:tentative="1">
      <w:start w:val="1"/>
      <w:numFmt w:val="lowerLetter"/>
      <w:lvlText w:val="%5."/>
      <w:lvlJc w:val="left"/>
      <w:pPr>
        <w:ind w:left="3600" w:hanging="360"/>
      </w:pPr>
    </w:lvl>
    <w:lvl w:ilvl="5" w:tplc="7C0C373A" w:tentative="1">
      <w:start w:val="1"/>
      <w:numFmt w:val="lowerRoman"/>
      <w:lvlText w:val="%6."/>
      <w:lvlJc w:val="right"/>
      <w:pPr>
        <w:ind w:left="4320" w:hanging="180"/>
      </w:pPr>
    </w:lvl>
    <w:lvl w:ilvl="6" w:tplc="02049548" w:tentative="1">
      <w:start w:val="1"/>
      <w:numFmt w:val="decimal"/>
      <w:lvlText w:val="%7."/>
      <w:lvlJc w:val="left"/>
      <w:pPr>
        <w:ind w:left="5040" w:hanging="360"/>
      </w:pPr>
    </w:lvl>
    <w:lvl w:ilvl="7" w:tplc="864C8A86" w:tentative="1">
      <w:start w:val="1"/>
      <w:numFmt w:val="lowerLetter"/>
      <w:lvlText w:val="%8."/>
      <w:lvlJc w:val="left"/>
      <w:pPr>
        <w:ind w:left="5760" w:hanging="360"/>
      </w:pPr>
    </w:lvl>
    <w:lvl w:ilvl="8" w:tplc="A4F2820A" w:tentative="1">
      <w:start w:val="1"/>
      <w:numFmt w:val="lowerRoman"/>
      <w:lvlText w:val="%9."/>
      <w:lvlJc w:val="right"/>
      <w:pPr>
        <w:ind w:left="6480" w:hanging="180"/>
      </w:pPr>
    </w:lvl>
  </w:abstractNum>
  <w:abstractNum w:abstractNumId="2" w15:restartNumberingAfterBreak="0">
    <w:nsid w:val="02F46D94"/>
    <w:multiLevelType w:val="multilevel"/>
    <w:tmpl w:val="AF20FB30"/>
    <w:lvl w:ilvl="0">
      <w:start w:val="1"/>
      <w:numFmt w:val="upperRoman"/>
      <w:lvlText w:val="%1."/>
      <w:lvlJc w:val="left"/>
      <w:pPr>
        <w:ind w:left="1080" w:hanging="720"/>
      </w:pPr>
      <w:rPr>
        <w:rFonts w:hint="default"/>
      </w:rPr>
    </w:lvl>
    <w:lvl w:ilvl="1">
      <w:start w:val="1"/>
      <w:numFmt w:val="decimal"/>
      <w:isLgl/>
      <w:lvlText w:val="%1.%2"/>
      <w:lvlJc w:val="left"/>
      <w:pPr>
        <w:ind w:left="113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03CA7A38"/>
    <w:multiLevelType w:val="hybridMultilevel"/>
    <w:tmpl w:val="2A6CE88E"/>
    <w:lvl w:ilvl="0" w:tplc="03A4E768">
      <w:start w:val="1"/>
      <w:numFmt w:val="upperRoman"/>
      <w:lvlText w:val="%1."/>
      <w:lvlJc w:val="left"/>
      <w:pPr>
        <w:ind w:left="1080" w:hanging="720"/>
      </w:pPr>
      <w:rPr>
        <w:rFonts w:hint="default"/>
      </w:rPr>
    </w:lvl>
    <w:lvl w:ilvl="1" w:tplc="255CAD8E" w:tentative="1">
      <w:start w:val="1"/>
      <w:numFmt w:val="lowerLetter"/>
      <w:lvlText w:val="%2."/>
      <w:lvlJc w:val="left"/>
      <w:pPr>
        <w:ind w:left="1440" w:hanging="360"/>
      </w:pPr>
    </w:lvl>
    <w:lvl w:ilvl="2" w:tplc="C27CC884" w:tentative="1">
      <w:start w:val="1"/>
      <w:numFmt w:val="lowerRoman"/>
      <w:lvlText w:val="%3."/>
      <w:lvlJc w:val="right"/>
      <w:pPr>
        <w:ind w:left="2160" w:hanging="180"/>
      </w:pPr>
    </w:lvl>
    <w:lvl w:ilvl="3" w:tplc="F2B6B504" w:tentative="1">
      <w:start w:val="1"/>
      <w:numFmt w:val="decimal"/>
      <w:lvlText w:val="%4."/>
      <w:lvlJc w:val="left"/>
      <w:pPr>
        <w:ind w:left="2880" w:hanging="360"/>
      </w:pPr>
    </w:lvl>
    <w:lvl w:ilvl="4" w:tplc="CA06EC18" w:tentative="1">
      <w:start w:val="1"/>
      <w:numFmt w:val="lowerLetter"/>
      <w:lvlText w:val="%5."/>
      <w:lvlJc w:val="left"/>
      <w:pPr>
        <w:ind w:left="3600" w:hanging="360"/>
      </w:pPr>
    </w:lvl>
    <w:lvl w:ilvl="5" w:tplc="0ED8DE8E" w:tentative="1">
      <w:start w:val="1"/>
      <w:numFmt w:val="lowerRoman"/>
      <w:lvlText w:val="%6."/>
      <w:lvlJc w:val="right"/>
      <w:pPr>
        <w:ind w:left="4320" w:hanging="180"/>
      </w:pPr>
    </w:lvl>
    <w:lvl w:ilvl="6" w:tplc="9E56E570" w:tentative="1">
      <w:start w:val="1"/>
      <w:numFmt w:val="decimal"/>
      <w:lvlText w:val="%7."/>
      <w:lvlJc w:val="left"/>
      <w:pPr>
        <w:ind w:left="5040" w:hanging="360"/>
      </w:pPr>
    </w:lvl>
    <w:lvl w:ilvl="7" w:tplc="B928C6E8" w:tentative="1">
      <w:start w:val="1"/>
      <w:numFmt w:val="lowerLetter"/>
      <w:lvlText w:val="%8."/>
      <w:lvlJc w:val="left"/>
      <w:pPr>
        <w:ind w:left="5760" w:hanging="360"/>
      </w:pPr>
    </w:lvl>
    <w:lvl w:ilvl="8" w:tplc="3260FF98" w:tentative="1">
      <w:start w:val="1"/>
      <w:numFmt w:val="lowerRoman"/>
      <w:lvlText w:val="%9."/>
      <w:lvlJc w:val="right"/>
      <w:pPr>
        <w:ind w:left="6480" w:hanging="180"/>
      </w:pPr>
    </w:lvl>
  </w:abstractNum>
  <w:abstractNum w:abstractNumId="4" w15:restartNumberingAfterBreak="0">
    <w:nsid w:val="08C33EA5"/>
    <w:multiLevelType w:val="multilevel"/>
    <w:tmpl w:val="08C33EA5"/>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AC01787"/>
    <w:multiLevelType w:val="hybridMultilevel"/>
    <w:tmpl w:val="E31064A4"/>
    <w:lvl w:ilvl="0" w:tplc="70224504">
      <w:start w:val="1"/>
      <w:numFmt w:val="lowerLetter"/>
      <w:lvlText w:val="%1)"/>
      <w:lvlJc w:val="left"/>
      <w:pPr>
        <w:ind w:left="1068" w:hanging="360"/>
      </w:pPr>
      <w:rPr>
        <w:rFonts w:hint="default"/>
        <w:b/>
        <w:bCs/>
      </w:rPr>
    </w:lvl>
    <w:lvl w:ilvl="1" w:tplc="3852FA50" w:tentative="1">
      <w:start w:val="1"/>
      <w:numFmt w:val="lowerLetter"/>
      <w:lvlText w:val="%2."/>
      <w:lvlJc w:val="left"/>
      <w:pPr>
        <w:ind w:left="1788" w:hanging="360"/>
      </w:pPr>
    </w:lvl>
    <w:lvl w:ilvl="2" w:tplc="825EC476" w:tentative="1">
      <w:start w:val="1"/>
      <w:numFmt w:val="lowerRoman"/>
      <w:lvlText w:val="%3."/>
      <w:lvlJc w:val="right"/>
      <w:pPr>
        <w:ind w:left="2508" w:hanging="180"/>
      </w:pPr>
    </w:lvl>
    <w:lvl w:ilvl="3" w:tplc="5560AC16" w:tentative="1">
      <w:start w:val="1"/>
      <w:numFmt w:val="decimal"/>
      <w:lvlText w:val="%4."/>
      <w:lvlJc w:val="left"/>
      <w:pPr>
        <w:ind w:left="3228" w:hanging="360"/>
      </w:pPr>
    </w:lvl>
    <w:lvl w:ilvl="4" w:tplc="5B486DD0" w:tentative="1">
      <w:start w:val="1"/>
      <w:numFmt w:val="lowerLetter"/>
      <w:lvlText w:val="%5."/>
      <w:lvlJc w:val="left"/>
      <w:pPr>
        <w:ind w:left="3948" w:hanging="360"/>
      </w:pPr>
    </w:lvl>
    <w:lvl w:ilvl="5" w:tplc="2F7E60D0" w:tentative="1">
      <w:start w:val="1"/>
      <w:numFmt w:val="lowerRoman"/>
      <w:lvlText w:val="%6."/>
      <w:lvlJc w:val="right"/>
      <w:pPr>
        <w:ind w:left="4668" w:hanging="180"/>
      </w:pPr>
    </w:lvl>
    <w:lvl w:ilvl="6" w:tplc="826CD000" w:tentative="1">
      <w:start w:val="1"/>
      <w:numFmt w:val="decimal"/>
      <w:lvlText w:val="%7."/>
      <w:lvlJc w:val="left"/>
      <w:pPr>
        <w:ind w:left="5388" w:hanging="360"/>
      </w:pPr>
    </w:lvl>
    <w:lvl w:ilvl="7" w:tplc="1BDC4694" w:tentative="1">
      <w:start w:val="1"/>
      <w:numFmt w:val="lowerLetter"/>
      <w:lvlText w:val="%8."/>
      <w:lvlJc w:val="left"/>
      <w:pPr>
        <w:ind w:left="6108" w:hanging="360"/>
      </w:pPr>
    </w:lvl>
    <w:lvl w:ilvl="8" w:tplc="11BEE9EE" w:tentative="1">
      <w:start w:val="1"/>
      <w:numFmt w:val="lowerRoman"/>
      <w:lvlText w:val="%9."/>
      <w:lvlJc w:val="right"/>
      <w:pPr>
        <w:ind w:left="6828" w:hanging="180"/>
      </w:pPr>
    </w:lvl>
  </w:abstractNum>
  <w:abstractNum w:abstractNumId="6" w15:restartNumberingAfterBreak="0">
    <w:nsid w:val="167965B1"/>
    <w:multiLevelType w:val="hybridMultilevel"/>
    <w:tmpl w:val="DA70A4B4"/>
    <w:lvl w:ilvl="0" w:tplc="72E097EA">
      <w:start w:val="1"/>
      <w:numFmt w:val="bullet"/>
      <w:lvlText w:val=""/>
      <w:lvlJc w:val="left"/>
      <w:pPr>
        <w:ind w:left="720" w:hanging="360"/>
      </w:pPr>
      <w:rPr>
        <w:rFonts w:ascii="Wingdings" w:hAnsi="Wingdings" w:hint="default"/>
      </w:rPr>
    </w:lvl>
    <w:lvl w:ilvl="1" w:tplc="7234BC58">
      <w:numFmt w:val="bullet"/>
      <w:lvlText w:val="·"/>
      <w:lvlJc w:val="left"/>
      <w:pPr>
        <w:ind w:left="1440" w:hanging="360"/>
      </w:pPr>
      <w:rPr>
        <w:rFonts w:ascii="MS Mincho" w:eastAsia="MS Mincho" w:hAnsi="MS Mincho" w:cs="Times New Roman" w:hint="eastAsia"/>
      </w:rPr>
    </w:lvl>
    <w:lvl w:ilvl="2" w:tplc="FF12F28A" w:tentative="1">
      <w:start w:val="1"/>
      <w:numFmt w:val="bullet"/>
      <w:lvlText w:val=""/>
      <w:lvlJc w:val="left"/>
      <w:pPr>
        <w:ind w:left="2160" w:hanging="360"/>
      </w:pPr>
      <w:rPr>
        <w:rFonts w:ascii="Wingdings" w:hAnsi="Wingdings" w:hint="default"/>
      </w:rPr>
    </w:lvl>
    <w:lvl w:ilvl="3" w:tplc="55806AE0" w:tentative="1">
      <w:start w:val="1"/>
      <w:numFmt w:val="bullet"/>
      <w:lvlText w:val=""/>
      <w:lvlJc w:val="left"/>
      <w:pPr>
        <w:ind w:left="2880" w:hanging="360"/>
      </w:pPr>
      <w:rPr>
        <w:rFonts w:ascii="Symbol" w:hAnsi="Symbol" w:hint="default"/>
      </w:rPr>
    </w:lvl>
    <w:lvl w:ilvl="4" w:tplc="B43C0A04" w:tentative="1">
      <w:start w:val="1"/>
      <w:numFmt w:val="bullet"/>
      <w:lvlText w:val="o"/>
      <w:lvlJc w:val="left"/>
      <w:pPr>
        <w:ind w:left="3600" w:hanging="360"/>
      </w:pPr>
      <w:rPr>
        <w:rFonts w:ascii="Courier New" w:hAnsi="Courier New" w:cs="Courier New" w:hint="default"/>
      </w:rPr>
    </w:lvl>
    <w:lvl w:ilvl="5" w:tplc="BA060420" w:tentative="1">
      <w:start w:val="1"/>
      <w:numFmt w:val="bullet"/>
      <w:lvlText w:val=""/>
      <w:lvlJc w:val="left"/>
      <w:pPr>
        <w:ind w:left="4320" w:hanging="360"/>
      </w:pPr>
      <w:rPr>
        <w:rFonts w:ascii="Wingdings" w:hAnsi="Wingdings" w:hint="default"/>
      </w:rPr>
    </w:lvl>
    <w:lvl w:ilvl="6" w:tplc="AD460954" w:tentative="1">
      <w:start w:val="1"/>
      <w:numFmt w:val="bullet"/>
      <w:lvlText w:val=""/>
      <w:lvlJc w:val="left"/>
      <w:pPr>
        <w:ind w:left="5040" w:hanging="360"/>
      </w:pPr>
      <w:rPr>
        <w:rFonts w:ascii="Symbol" w:hAnsi="Symbol" w:hint="default"/>
      </w:rPr>
    </w:lvl>
    <w:lvl w:ilvl="7" w:tplc="1994B070" w:tentative="1">
      <w:start w:val="1"/>
      <w:numFmt w:val="bullet"/>
      <w:lvlText w:val="o"/>
      <w:lvlJc w:val="left"/>
      <w:pPr>
        <w:ind w:left="5760" w:hanging="360"/>
      </w:pPr>
      <w:rPr>
        <w:rFonts w:ascii="Courier New" w:hAnsi="Courier New" w:cs="Courier New" w:hint="default"/>
      </w:rPr>
    </w:lvl>
    <w:lvl w:ilvl="8" w:tplc="41247BBC" w:tentative="1">
      <w:start w:val="1"/>
      <w:numFmt w:val="bullet"/>
      <w:lvlText w:val=""/>
      <w:lvlJc w:val="left"/>
      <w:pPr>
        <w:ind w:left="6480" w:hanging="360"/>
      </w:pPr>
      <w:rPr>
        <w:rFonts w:ascii="Wingdings" w:hAnsi="Wingdings" w:hint="default"/>
      </w:rPr>
    </w:lvl>
  </w:abstractNum>
  <w:abstractNum w:abstractNumId="7" w15:restartNumberingAfterBreak="0">
    <w:nsid w:val="168F1B1E"/>
    <w:multiLevelType w:val="multilevel"/>
    <w:tmpl w:val="1F705468"/>
    <w:lvl w:ilvl="0">
      <w:start w:val="14"/>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6A4029"/>
    <w:multiLevelType w:val="hybridMultilevel"/>
    <w:tmpl w:val="2800F66C"/>
    <w:lvl w:ilvl="0" w:tplc="BA82A492">
      <w:start w:val="1"/>
      <w:numFmt w:val="bullet"/>
      <w:lvlText w:val=""/>
      <w:lvlJc w:val="left"/>
      <w:pPr>
        <w:ind w:left="720" w:hanging="360"/>
      </w:pPr>
      <w:rPr>
        <w:rFonts w:ascii="Wingdings" w:hAnsi="Wingdings" w:hint="default"/>
      </w:rPr>
    </w:lvl>
    <w:lvl w:ilvl="1" w:tplc="E2D46D10" w:tentative="1">
      <w:start w:val="1"/>
      <w:numFmt w:val="bullet"/>
      <w:lvlText w:val="o"/>
      <w:lvlJc w:val="left"/>
      <w:pPr>
        <w:ind w:left="1440" w:hanging="360"/>
      </w:pPr>
      <w:rPr>
        <w:rFonts w:ascii="Courier New" w:hAnsi="Courier New" w:cs="Courier New" w:hint="default"/>
      </w:rPr>
    </w:lvl>
    <w:lvl w:ilvl="2" w:tplc="6414D7D4" w:tentative="1">
      <w:start w:val="1"/>
      <w:numFmt w:val="bullet"/>
      <w:lvlText w:val=""/>
      <w:lvlJc w:val="left"/>
      <w:pPr>
        <w:ind w:left="2160" w:hanging="360"/>
      </w:pPr>
      <w:rPr>
        <w:rFonts w:ascii="Wingdings" w:hAnsi="Wingdings" w:hint="default"/>
      </w:rPr>
    </w:lvl>
    <w:lvl w:ilvl="3" w:tplc="8A44D1FE" w:tentative="1">
      <w:start w:val="1"/>
      <w:numFmt w:val="bullet"/>
      <w:lvlText w:val=""/>
      <w:lvlJc w:val="left"/>
      <w:pPr>
        <w:ind w:left="2880" w:hanging="360"/>
      </w:pPr>
      <w:rPr>
        <w:rFonts w:ascii="Symbol" w:hAnsi="Symbol" w:hint="default"/>
      </w:rPr>
    </w:lvl>
    <w:lvl w:ilvl="4" w:tplc="742647DE" w:tentative="1">
      <w:start w:val="1"/>
      <w:numFmt w:val="bullet"/>
      <w:lvlText w:val="o"/>
      <w:lvlJc w:val="left"/>
      <w:pPr>
        <w:ind w:left="3600" w:hanging="360"/>
      </w:pPr>
      <w:rPr>
        <w:rFonts w:ascii="Courier New" w:hAnsi="Courier New" w:cs="Courier New" w:hint="default"/>
      </w:rPr>
    </w:lvl>
    <w:lvl w:ilvl="5" w:tplc="655634D6" w:tentative="1">
      <w:start w:val="1"/>
      <w:numFmt w:val="bullet"/>
      <w:lvlText w:val=""/>
      <w:lvlJc w:val="left"/>
      <w:pPr>
        <w:ind w:left="4320" w:hanging="360"/>
      </w:pPr>
      <w:rPr>
        <w:rFonts w:ascii="Wingdings" w:hAnsi="Wingdings" w:hint="default"/>
      </w:rPr>
    </w:lvl>
    <w:lvl w:ilvl="6" w:tplc="838ABC46" w:tentative="1">
      <w:start w:val="1"/>
      <w:numFmt w:val="bullet"/>
      <w:lvlText w:val=""/>
      <w:lvlJc w:val="left"/>
      <w:pPr>
        <w:ind w:left="5040" w:hanging="360"/>
      </w:pPr>
      <w:rPr>
        <w:rFonts w:ascii="Symbol" w:hAnsi="Symbol" w:hint="default"/>
      </w:rPr>
    </w:lvl>
    <w:lvl w:ilvl="7" w:tplc="840AE10A" w:tentative="1">
      <w:start w:val="1"/>
      <w:numFmt w:val="bullet"/>
      <w:lvlText w:val="o"/>
      <w:lvlJc w:val="left"/>
      <w:pPr>
        <w:ind w:left="5760" w:hanging="360"/>
      </w:pPr>
      <w:rPr>
        <w:rFonts w:ascii="Courier New" w:hAnsi="Courier New" w:cs="Courier New" w:hint="default"/>
      </w:rPr>
    </w:lvl>
    <w:lvl w:ilvl="8" w:tplc="DD2462A0" w:tentative="1">
      <w:start w:val="1"/>
      <w:numFmt w:val="bullet"/>
      <w:lvlText w:val=""/>
      <w:lvlJc w:val="left"/>
      <w:pPr>
        <w:ind w:left="6480" w:hanging="360"/>
      </w:pPr>
      <w:rPr>
        <w:rFonts w:ascii="Wingdings" w:hAnsi="Wingdings" w:hint="default"/>
      </w:rPr>
    </w:lvl>
  </w:abstractNum>
  <w:abstractNum w:abstractNumId="9" w15:restartNumberingAfterBreak="0">
    <w:nsid w:val="187D3749"/>
    <w:multiLevelType w:val="hybridMultilevel"/>
    <w:tmpl w:val="27E87452"/>
    <w:lvl w:ilvl="0" w:tplc="16BA444E">
      <w:start w:val="1"/>
      <w:numFmt w:val="upperRoman"/>
      <w:lvlText w:val="%1."/>
      <w:lvlJc w:val="left"/>
      <w:pPr>
        <w:ind w:left="1080" w:hanging="720"/>
      </w:pPr>
      <w:rPr>
        <w:rFonts w:hint="default"/>
      </w:rPr>
    </w:lvl>
    <w:lvl w:ilvl="1" w:tplc="E862B6E8" w:tentative="1">
      <w:start w:val="1"/>
      <w:numFmt w:val="lowerLetter"/>
      <w:lvlText w:val="%2."/>
      <w:lvlJc w:val="left"/>
      <w:pPr>
        <w:ind w:left="1440" w:hanging="360"/>
      </w:pPr>
    </w:lvl>
    <w:lvl w:ilvl="2" w:tplc="704ECC8E" w:tentative="1">
      <w:start w:val="1"/>
      <w:numFmt w:val="lowerRoman"/>
      <w:lvlText w:val="%3."/>
      <w:lvlJc w:val="right"/>
      <w:pPr>
        <w:ind w:left="2160" w:hanging="180"/>
      </w:pPr>
    </w:lvl>
    <w:lvl w:ilvl="3" w:tplc="1026BFD6" w:tentative="1">
      <w:start w:val="1"/>
      <w:numFmt w:val="decimal"/>
      <w:lvlText w:val="%4."/>
      <w:lvlJc w:val="left"/>
      <w:pPr>
        <w:ind w:left="2880" w:hanging="360"/>
      </w:pPr>
    </w:lvl>
    <w:lvl w:ilvl="4" w:tplc="17961798" w:tentative="1">
      <w:start w:val="1"/>
      <w:numFmt w:val="lowerLetter"/>
      <w:lvlText w:val="%5."/>
      <w:lvlJc w:val="left"/>
      <w:pPr>
        <w:ind w:left="3600" w:hanging="360"/>
      </w:pPr>
    </w:lvl>
    <w:lvl w:ilvl="5" w:tplc="68BEAFDC" w:tentative="1">
      <w:start w:val="1"/>
      <w:numFmt w:val="lowerRoman"/>
      <w:lvlText w:val="%6."/>
      <w:lvlJc w:val="right"/>
      <w:pPr>
        <w:ind w:left="4320" w:hanging="180"/>
      </w:pPr>
    </w:lvl>
    <w:lvl w:ilvl="6" w:tplc="1124157A" w:tentative="1">
      <w:start w:val="1"/>
      <w:numFmt w:val="decimal"/>
      <w:lvlText w:val="%7."/>
      <w:lvlJc w:val="left"/>
      <w:pPr>
        <w:ind w:left="5040" w:hanging="360"/>
      </w:pPr>
    </w:lvl>
    <w:lvl w:ilvl="7" w:tplc="35D44E3A" w:tentative="1">
      <w:start w:val="1"/>
      <w:numFmt w:val="lowerLetter"/>
      <w:lvlText w:val="%8."/>
      <w:lvlJc w:val="left"/>
      <w:pPr>
        <w:ind w:left="5760" w:hanging="360"/>
      </w:pPr>
    </w:lvl>
    <w:lvl w:ilvl="8" w:tplc="A0F69DC8" w:tentative="1">
      <w:start w:val="1"/>
      <w:numFmt w:val="lowerRoman"/>
      <w:lvlText w:val="%9."/>
      <w:lvlJc w:val="right"/>
      <w:pPr>
        <w:ind w:left="6480" w:hanging="180"/>
      </w:pPr>
    </w:lvl>
  </w:abstractNum>
  <w:abstractNum w:abstractNumId="10" w15:restartNumberingAfterBreak="0">
    <w:nsid w:val="1B0375AC"/>
    <w:multiLevelType w:val="multilevel"/>
    <w:tmpl w:val="1B0375A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004D0F"/>
    <w:multiLevelType w:val="multilevel"/>
    <w:tmpl w:val="719627F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12" w15:restartNumberingAfterBreak="0">
    <w:nsid w:val="216C5AFF"/>
    <w:multiLevelType w:val="multilevel"/>
    <w:tmpl w:val="20606508"/>
    <w:lvl w:ilvl="0">
      <w:start w:val="1"/>
      <w:numFmt w:val="upperRoman"/>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BF7BE2"/>
    <w:multiLevelType w:val="hybridMultilevel"/>
    <w:tmpl w:val="3E2EEA80"/>
    <w:lvl w:ilvl="0" w:tplc="8CBECB12">
      <w:start w:val="14"/>
      <w:numFmt w:val="upperRoman"/>
      <w:lvlText w:val="%1."/>
      <w:lvlJc w:val="left"/>
      <w:pPr>
        <w:ind w:left="1080" w:hanging="720"/>
      </w:pPr>
      <w:rPr>
        <w:rFonts w:hint="default"/>
      </w:rPr>
    </w:lvl>
    <w:lvl w:ilvl="1" w:tplc="20281826" w:tentative="1">
      <w:start w:val="1"/>
      <w:numFmt w:val="lowerLetter"/>
      <w:lvlText w:val="%2."/>
      <w:lvlJc w:val="left"/>
      <w:pPr>
        <w:ind w:left="1440" w:hanging="360"/>
      </w:pPr>
    </w:lvl>
    <w:lvl w:ilvl="2" w:tplc="DA9C27F4" w:tentative="1">
      <w:start w:val="1"/>
      <w:numFmt w:val="lowerRoman"/>
      <w:lvlText w:val="%3."/>
      <w:lvlJc w:val="right"/>
      <w:pPr>
        <w:ind w:left="2160" w:hanging="180"/>
      </w:pPr>
    </w:lvl>
    <w:lvl w:ilvl="3" w:tplc="3BFEF9CA" w:tentative="1">
      <w:start w:val="1"/>
      <w:numFmt w:val="decimal"/>
      <w:lvlText w:val="%4."/>
      <w:lvlJc w:val="left"/>
      <w:pPr>
        <w:ind w:left="2880" w:hanging="360"/>
      </w:pPr>
    </w:lvl>
    <w:lvl w:ilvl="4" w:tplc="60D2AE98" w:tentative="1">
      <w:start w:val="1"/>
      <w:numFmt w:val="lowerLetter"/>
      <w:lvlText w:val="%5."/>
      <w:lvlJc w:val="left"/>
      <w:pPr>
        <w:ind w:left="3600" w:hanging="360"/>
      </w:pPr>
    </w:lvl>
    <w:lvl w:ilvl="5" w:tplc="70D89ECA" w:tentative="1">
      <w:start w:val="1"/>
      <w:numFmt w:val="lowerRoman"/>
      <w:lvlText w:val="%6."/>
      <w:lvlJc w:val="right"/>
      <w:pPr>
        <w:ind w:left="4320" w:hanging="180"/>
      </w:pPr>
    </w:lvl>
    <w:lvl w:ilvl="6" w:tplc="54301106" w:tentative="1">
      <w:start w:val="1"/>
      <w:numFmt w:val="decimal"/>
      <w:lvlText w:val="%7."/>
      <w:lvlJc w:val="left"/>
      <w:pPr>
        <w:ind w:left="5040" w:hanging="360"/>
      </w:pPr>
    </w:lvl>
    <w:lvl w:ilvl="7" w:tplc="75E0AAFC" w:tentative="1">
      <w:start w:val="1"/>
      <w:numFmt w:val="lowerLetter"/>
      <w:lvlText w:val="%8."/>
      <w:lvlJc w:val="left"/>
      <w:pPr>
        <w:ind w:left="5760" w:hanging="360"/>
      </w:pPr>
    </w:lvl>
    <w:lvl w:ilvl="8" w:tplc="0B7AA32C" w:tentative="1">
      <w:start w:val="1"/>
      <w:numFmt w:val="lowerRoman"/>
      <w:lvlText w:val="%9."/>
      <w:lvlJc w:val="right"/>
      <w:pPr>
        <w:ind w:left="6480" w:hanging="180"/>
      </w:pPr>
    </w:lvl>
  </w:abstractNum>
  <w:abstractNum w:abstractNumId="14" w15:restartNumberingAfterBreak="0">
    <w:nsid w:val="33516C7D"/>
    <w:multiLevelType w:val="multilevel"/>
    <w:tmpl w:val="33516C7D"/>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7E149D"/>
    <w:multiLevelType w:val="hybridMultilevel"/>
    <w:tmpl w:val="4E128C6C"/>
    <w:lvl w:ilvl="0" w:tplc="9F4002DA">
      <w:start w:val="12"/>
      <w:numFmt w:val="upperRoman"/>
      <w:lvlText w:val="%1."/>
      <w:lvlJc w:val="left"/>
      <w:pPr>
        <w:ind w:left="1080" w:hanging="720"/>
      </w:pPr>
      <w:rPr>
        <w:rFonts w:hint="default"/>
      </w:rPr>
    </w:lvl>
    <w:lvl w:ilvl="1" w:tplc="AAE6A550" w:tentative="1">
      <w:start w:val="1"/>
      <w:numFmt w:val="lowerLetter"/>
      <w:lvlText w:val="%2."/>
      <w:lvlJc w:val="left"/>
      <w:pPr>
        <w:ind w:left="1440" w:hanging="360"/>
      </w:pPr>
    </w:lvl>
    <w:lvl w:ilvl="2" w:tplc="8B34AC66" w:tentative="1">
      <w:start w:val="1"/>
      <w:numFmt w:val="lowerRoman"/>
      <w:lvlText w:val="%3."/>
      <w:lvlJc w:val="right"/>
      <w:pPr>
        <w:ind w:left="2160" w:hanging="180"/>
      </w:pPr>
    </w:lvl>
    <w:lvl w:ilvl="3" w:tplc="3B56DD9E" w:tentative="1">
      <w:start w:val="1"/>
      <w:numFmt w:val="decimal"/>
      <w:lvlText w:val="%4."/>
      <w:lvlJc w:val="left"/>
      <w:pPr>
        <w:ind w:left="2880" w:hanging="360"/>
      </w:pPr>
    </w:lvl>
    <w:lvl w:ilvl="4" w:tplc="B420DE64" w:tentative="1">
      <w:start w:val="1"/>
      <w:numFmt w:val="lowerLetter"/>
      <w:lvlText w:val="%5."/>
      <w:lvlJc w:val="left"/>
      <w:pPr>
        <w:ind w:left="3600" w:hanging="360"/>
      </w:pPr>
    </w:lvl>
    <w:lvl w:ilvl="5" w:tplc="4B185D46" w:tentative="1">
      <w:start w:val="1"/>
      <w:numFmt w:val="lowerRoman"/>
      <w:lvlText w:val="%6."/>
      <w:lvlJc w:val="right"/>
      <w:pPr>
        <w:ind w:left="4320" w:hanging="180"/>
      </w:pPr>
    </w:lvl>
    <w:lvl w:ilvl="6" w:tplc="CA9C4444" w:tentative="1">
      <w:start w:val="1"/>
      <w:numFmt w:val="decimal"/>
      <w:lvlText w:val="%7."/>
      <w:lvlJc w:val="left"/>
      <w:pPr>
        <w:ind w:left="5040" w:hanging="360"/>
      </w:pPr>
    </w:lvl>
    <w:lvl w:ilvl="7" w:tplc="3CBEB900" w:tentative="1">
      <w:start w:val="1"/>
      <w:numFmt w:val="lowerLetter"/>
      <w:lvlText w:val="%8."/>
      <w:lvlJc w:val="left"/>
      <w:pPr>
        <w:ind w:left="5760" w:hanging="360"/>
      </w:pPr>
    </w:lvl>
    <w:lvl w:ilvl="8" w:tplc="D45EB8BA" w:tentative="1">
      <w:start w:val="1"/>
      <w:numFmt w:val="lowerRoman"/>
      <w:lvlText w:val="%9."/>
      <w:lvlJc w:val="right"/>
      <w:pPr>
        <w:ind w:left="6480" w:hanging="180"/>
      </w:pPr>
    </w:lvl>
  </w:abstractNum>
  <w:abstractNum w:abstractNumId="16" w15:restartNumberingAfterBreak="0">
    <w:nsid w:val="453C64A9"/>
    <w:multiLevelType w:val="multilevel"/>
    <w:tmpl w:val="11CC16BC"/>
    <w:lvl w:ilvl="0">
      <w:start w:val="1"/>
      <w:numFmt w:val="decimal"/>
      <w:lvlText w:val="%1."/>
      <w:lvlJc w:val="left"/>
      <w:pPr>
        <w:ind w:left="362" w:hanging="243"/>
      </w:pPr>
      <w:rPr>
        <w:rFonts w:ascii="Arial" w:eastAsia="Calibri" w:hAnsi="Arial" w:cs="Arial" w:hint="default"/>
        <w:b/>
        <w:bCs/>
        <w:i w:val="0"/>
        <w:iCs w:val="0"/>
        <w:w w:val="100"/>
        <w:sz w:val="24"/>
        <w:szCs w:val="24"/>
        <w:lang w:val="pt-PT" w:eastAsia="en-US" w:bidi="ar-SA"/>
      </w:rPr>
    </w:lvl>
    <w:lvl w:ilvl="1">
      <w:start w:val="1"/>
      <w:numFmt w:val="decimal"/>
      <w:lvlText w:val="%1.%2."/>
      <w:lvlJc w:val="left"/>
      <w:pPr>
        <w:ind w:left="120" w:hanging="442"/>
      </w:pPr>
      <w:rPr>
        <w:rFonts w:ascii="Arial" w:eastAsia="Calibri" w:hAnsi="Arial" w:cs="Arial" w:hint="default"/>
        <w:b w:val="0"/>
        <w:bCs w:val="0"/>
        <w:i w:val="0"/>
        <w:iCs w:val="0"/>
        <w:w w:val="100"/>
        <w:sz w:val="24"/>
        <w:szCs w:val="24"/>
        <w:lang w:val="pt-PT" w:eastAsia="en-US" w:bidi="ar-SA"/>
      </w:rPr>
    </w:lvl>
    <w:lvl w:ilvl="2">
      <w:start w:val="1"/>
      <w:numFmt w:val="decimal"/>
      <w:lvlText w:val="%1.%2.%3."/>
      <w:lvlJc w:val="left"/>
      <w:pPr>
        <w:ind w:left="120" w:hanging="614"/>
      </w:pPr>
      <w:rPr>
        <w:rFonts w:ascii="Arial" w:eastAsia="Calibri" w:hAnsi="Arial" w:cs="Arial" w:hint="default"/>
        <w:b w:val="0"/>
        <w:bCs w:val="0"/>
        <w:i w:val="0"/>
        <w:iCs w:val="0"/>
        <w:spacing w:val="-1"/>
        <w:w w:val="100"/>
        <w:sz w:val="24"/>
        <w:szCs w:val="24"/>
        <w:lang w:val="pt-PT" w:eastAsia="en-US" w:bidi="ar-SA"/>
      </w:rPr>
    </w:lvl>
    <w:lvl w:ilvl="3">
      <w:numFmt w:val="bullet"/>
      <w:lvlText w:val="•"/>
      <w:lvlJc w:val="left"/>
      <w:pPr>
        <w:ind w:left="2419" w:hanging="614"/>
      </w:pPr>
      <w:rPr>
        <w:rFonts w:hint="default"/>
        <w:lang w:val="pt-PT" w:eastAsia="en-US" w:bidi="ar-SA"/>
      </w:rPr>
    </w:lvl>
    <w:lvl w:ilvl="4">
      <w:numFmt w:val="bullet"/>
      <w:lvlText w:val="•"/>
      <w:lvlJc w:val="left"/>
      <w:pPr>
        <w:ind w:left="3448" w:hanging="614"/>
      </w:pPr>
      <w:rPr>
        <w:rFonts w:hint="default"/>
        <w:lang w:val="pt-PT" w:eastAsia="en-US" w:bidi="ar-SA"/>
      </w:rPr>
    </w:lvl>
    <w:lvl w:ilvl="5">
      <w:numFmt w:val="bullet"/>
      <w:lvlText w:val="•"/>
      <w:lvlJc w:val="left"/>
      <w:pPr>
        <w:ind w:left="4478" w:hanging="614"/>
      </w:pPr>
      <w:rPr>
        <w:rFonts w:hint="default"/>
        <w:lang w:val="pt-PT" w:eastAsia="en-US" w:bidi="ar-SA"/>
      </w:rPr>
    </w:lvl>
    <w:lvl w:ilvl="6">
      <w:numFmt w:val="bullet"/>
      <w:lvlText w:val="•"/>
      <w:lvlJc w:val="left"/>
      <w:pPr>
        <w:ind w:left="5508" w:hanging="614"/>
      </w:pPr>
      <w:rPr>
        <w:rFonts w:hint="default"/>
        <w:lang w:val="pt-PT" w:eastAsia="en-US" w:bidi="ar-SA"/>
      </w:rPr>
    </w:lvl>
    <w:lvl w:ilvl="7">
      <w:numFmt w:val="bullet"/>
      <w:lvlText w:val="•"/>
      <w:lvlJc w:val="left"/>
      <w:pPr>
        <w:ind w:left="6537" w:hanging="614"/>
      </w:pPr>
      <w:rPr>
        <w:rFonts w:hint="default"/>
        <w:lang w:val="pt-PT" w:eastAsia="en-US" w:bidi="ar-SA"/>
      </w:rPr>
    </w:lvl>
    <w:lvl w:ilvl="8">
      <w:numFmt w:val="bullet"/>
      <w:lvlText w:val="•"/>
      <w:lvlJc w:val="left"/>
      <w:pPr>
        <w:ind w:left="7567" w:hanging="614"/>
      </w:pPr>
      <w:rPr>
        <w:rFonts w:hint="default"/>
        <w:lang w:val="pt-PT" w:eastAsia="en-US" w:bidi="ar-SA"/>
      </w:rPr>
    </w:lvl>
  </w:abstractNum>
  <w:abstractNum w:abstractNumId="17" w15:restartNumberingAfterBreak="0">
    <w:nsid w:val="45772A67"/>
    <w:multiLevelType w:val="hybridMultilevel"/>
    <w:tmpl w:val="6B842622"/>
    <w:lvl w:ilvl="0" w:tplc="E22C3C10">
      <w:start w:val="1"/>
      <w:numFmt w:val="decimal"/>
      <w:lvlText w:val="%1."/>
      <w:lvlJc w:val="left"/>
      <w:pPr>
        <w:ind w:left="720" w:hanging="360"/>
      </w:pPr>
      <w:rPr>
        <w:rFonts w:hint="default"/>
      </w:rPr>
    </w:lvl>
    <w:lvl w:ilvl="1" w:tplc="91C49966">
      <w:numFmt w:val="bullet"/>
      <w:lvlText w:val="•"/>
      <w:lvlJc w:val="left"/>
      <w:pPr>
        <w:ind w:left="1785" w:hanging="705"/>
      </w:pPr>
      <w:rPr>
        <w:rFonts w:ascii="Arial" w:eastAsiaTheme="minorHAnsi" w:hAnsi="Arial" w:cs="Arial" w:hint="default"/>
      </w:rPr>
    </w:lvl>
    <w:lvl w:ilvl="2" w:tplc="609EF336" w:tentative="1">
      <w:start w:val="1"/>
      <w:numFmt w:val="lowerRoman"/>
      <w:lvlText w:val="%3."/>
      <w:lvlJc w:val="right"/>
      <w:pPr>
        <w:ind w:left="2160" w:hanging="180"/>
      </w:pPr>
    </w:lvl>
    <w:lvl w:ilvl="3" w:tplc="05C0E33A" w:tentative="1">
      <w:start w:val="1"/>
      <w:numFmt w:val="decimal"/>
      <w:lvlText w:val="%4."/>
      <w:lvlJc w:val="left"/>
      <w:pPr>
        <w:ind w:left="2880" w:hanging="360"/>
      </w:pPr>
    </w:lvl>
    <w:lvl w:ilvl="4" w:tplc="CA4C6968" w:tentative="1">
      <w:start w:val="1"/>
      <w:numFmt w:val="lowerLetter"/>
      <w:lvlText w:val="%5."/>
      <w:lvlJc w:val="left"/>
      <w:pPr>
        <w:ind w:left="3600" w:hanging="360"/>
      </w:pPr>
    </w:lvl>
    <w:lvl w:ilvl="5" w:tplc="1DC69D1A" w:tentative="1">
      <w:start w:val="1"/>
      <w:numFmt w:val="lowerRoman"/>
      <w:lvlText w:val="%6."/>
      <w:lvlJc w:val="right"/>
      <w:pPr>
        <w:ind w:left="4320" w:hanging="180"/>
      </w:pPr>
    </w:lvl>
    <w:lvl w:ilvl="6" w:tplc="87B0EC1C" w:tentative="1">
      <w:start w:val="1"/>
      <w:numFmt w:val="decimal"/>
      <w:lvlText w:val="%7."/>
      <w:lvlJc w:val="left"/>
      <w:pPr>
        <w:ind w:left="5040" w:hanging="360"/>
      </w:pPr>
    </w:lvl>
    <w:lvl w:ilvl="7" w:tplc="7DEAEA34" w:tentative="1">
      <w:start w:val="1"/>
      <w:numFmt w:val="lowerLetter"/>
      <w:lvlText w:val="%8."/>
      <w:lvlJc w:val="left"/>
      <w:pPr>
        <w:ind w:left="5760" w:hanging="360"/>
      </w:pPr>
    </w:lvl>
    <w:lvl w:ilvl="8" w:tplc="583207F0" w:tentative="1">
      <w:start w:val="1"/>
      <w:numFmt w:val="lowerRoman"/>
      <w:lvlText w:val="%9."/>
      <w:lvlJc w:val="right"/>
      <w:pPr>
        <w:ind w:left="6480" w:hanging="180"/>
      </w:pPr>
    </w:lvl>
  </w:abstractNum>
  <w:abstractNum w:abstractNumId="18" w15:restartNumberingAfterBreak="0">
    <w:nsid w:val="495E5F52"/>
    <w:multiLevelType w:val="hybridMultilevel"/>
    <w:tmpl w:val="C8342BC8"/>
    <w:lvl w:ilvl="0" w:tplc="4B4284A2">
      <w:start w:val="1"/>
      <w:numFmt w:val="upperRoman"/>
      <w:lvlText w:val="%1."/>
      <w:lvlJc w:val="right"/>
      <w:pPr>
        <w:ind w:left="1068" w:hanging="360"/>
      </w:pPr>
      <w:rPr>
        <w:rFonts w:hint="default"/>
      </w:rPr>
    </w:lvl>
    <w:lvl w:ilvl="1" w:tplc="C0DC625A" w:tentative="1">
      <w:start w:val="1"/>
      <w:numFmt w:val="lowerLetter"/>
      <w:lvlText w:val="%2."/>
      <w:lvlJc w:val="left"/>
      <w:pPr>
        <w:ind w:left="1788" w:hanging="360"/>
      </w:pPr>
    </w:lvl>
    <w:lvl w:ilvl="2" w:tplc="878C9008" w:tentative="1">
      <w:start w:val="1"/>
      <w:numFmt w:val="lowerRoman"/>
      <w:lvlText w:val="%3."/>
      <w:lvlJc w:val="right"/>
      <w:pPr>
        <w:ind w:left="2508" w:hanging="180"/>
      </w:pPr>
    </w:lvl>
    <w:lvl w:ilvl="3" w:tplc="17E4EF28" w:tentative="1">
      <w:start w:val="1"/>
      <w:numFmt w:val="decimal"/>
      <w:lvlText w:val="%4."/>
      <w:lvlJc w:val="left"/>
      <w:pPr>
        <w:ind w:left="3228" w:hanging="360"/>
      </w:pPr>
    </w:lvl>
    <w:lvl w:ilvl="4" w:tplc="54246568" w:tentative="1">
      <w:start w:val="1"/>
      <w:numFmt w:val="lowerLetter"/>
      <w:lvlText w:val="%5."/>
      <w:lvlJc w:val="left"/>
      <w:pPr>
        <w:ind w:left="3948" w:hanging="360"/>
      </w:pPr>
    </w:lvl>
    <w:lvl w:ilvl="5" w:tplc="BEF2D89A" w:tentative="1">
      <w:start w:val="1"/>
      <w:numFmt w:val="lowerRoman"/>
      <w:lvlText w:val="%6."/>
      <w:lvlJc w:val="right"/>
      <w:pPr>
        <w:ind w:left="4668" w:hanging="180"/>
      </w:pPr>
    </w:lvl>
    <w:lvl w:ilvl="6" w:tplc="204E945C" w:tentative="1">
      <w:start w:val="1"/>
      <w:numFmt w:val="decimal"/>
      <w:lvlText w:val="%7."/>
      <w:lvlJc w:val="left"/>
      <w:pPr>
        <w:ind w:left="5388" w:hanging="360"/>
      </w:pPr>
    </w:lvl>
    <w:lvl w:ilvl="7" w:tplc="39C0E8D2" w:tentative="1">
      <w:start w:val="1"/>
      <w:numFmt w:val="lowerLetter"/>
      <w:lvlText w:val="%8."/>
      <w:lvlJc w:val="left"/>
      <w:pPr>
        <w:ind w:left="6108" w:hanging="360"/>
      </w:pPr>
    </w:lvl>
    <w:lvl w:ilvl="8" w:tplc="427634FA" w:tentative="1">
      <w:start w:val="1"/>
      <w:numFmt w:val="lowerRoman"/>
      <w:lvlText w:val="%9."/>
      <w:lvlJc w:val="right"/>
      <w:pPr>
        <w:ind w:left="6828" w:hanging="180"/>
      </w:pPr>
    </w:lvl>
  </w:abstractNum>
  <w:abstractNum w:abstractNumId="19" w15:restartNumberingAfterBreak="0">
    <w:nsid w:val="4A950A8A"/>
    <w:multiLevelType w:val="hybridMultilevel"/>
    <w:tmpl w:val="2798503E"/>
    <w:lvl w:ilvl="0" w:tplc="4092B37E">
      <w:numFmt w:val="bullet"/>
      <w:lvlText w:val=""/>
      <w:lvlJc w:val="left"/>
      <w:pPr>
        <w:ind w:left="840" w:hanging="360"/>
      </w:pPr>
      <w:rPr>
        <w:rFonts w:ascii="Symbol" w:eastAsia="Symbol" w:hAnsi="Symbol" w:cs="Symbol" w:hint="default"/>
        <w:b w:val="0"/>
        <w:bCs w:val="0"/>
        <w:i w:val="0"/>
        <w:iCs w:val="0"/>
        <w:w w:val="100"/>
        <w:sz w:val="24"/>
        <w:szCs w:val="24"/>
        <w:lang w:val="pt-PT" w:eastAsia="en-US" w:bidi="ar-SA"/>
      </w:rPr>
    </w:lvl>
    <w:lvl w:ilvl="1" w:tplc="865A8A90">
      <w:numFmt w:val="bullet"/>
      <w:lvlText w:val="•"/>
      <w:lvlJc w:val="left"/>
      <w:pPr>
        <w:ind w:left="1718" w:hanging="360"/>
      </w:pPr>
      <w:rPr>
        <w:rFonts w:hint="default"/>
        <w:lang w:val="pt-PT" w:eastAsia="en-US" w:bidi="ar-SA"/>
      </w:rPr>
    </w:lvl>
    <w:lvl w:ilvl="2" w:tplc="2536CB50">
      <w:numFmt w:val="bullet"/>
      <w:lvlText w:val="•"/>
      <w:lvlJc w:val="left"/>
      <w:pPr>
        <w:ind w:left="2597" w:hanging="360"/>
      </w:pPr>
      <w:rPr>
        <w:rFonts w:hint="default"/>
        <w:lang w:val="pt-PT" w:eastAsia="en-US" w:bidi="ar-SA"/>
      </w:rPr>
    </w:lvl>
    <w:lvl w:ilvl="3" w:tplc="3C781B60">
      <w:numFmt w:val="bullet"/>
      <w:lvlText w:val="•"/>
      <w:lvlJc w:val="left"/>
      <w:pPr>
        <w:ind w:left="3475" w:hanging="360"/>
      </w:pPr>
      <w:rPr>
        <w:rFonts w:hint="default"/>
        <w:lang w:val="pt-PT" w:eastAsia="en-US" w:bidi="ar-SA"/>
      </w:rPr>
    </w:lvl>
    <w:lvl w:ilvl="4" w:tplc="8506D8EC">
      <w:numFmt w:val="bullet"/>
      <w:lvlText w:val="•"/>
      <w:lvlJc w:val="left"/>
      <w:pPr>
        <w:ind w:left="4354" w:hanging="360"/>
      </w:pPr>
      <w:rPr>
        <w:rFonts w:hint="default"/>
        <w:lang w:val="pt-PT" w:eastAsia="en-US" w:bidi="ar-SA"/>
      </w:rPr>
    </w:lvl>
    <w:lvl w:ilvl="5" w:tplc="5D9826FE">
      <w:numFmt w:val="bullet"/>
      <w:lvlText w:val="•"/>
      <w:lvlJc w:val="left"/>
      <w:pPr>
        <w:ind w:left="5233" w:hanging="360"/>
      </w:pPr>
      <w:rPr>
        <w:rFonts w:hint="default"/>
        <w:lang w:val="pt-PT" w:eastAsia="en-US" w:bidi="ar-SA"/>
      </w:rPr>
    </w:lvl>
    <w:lvl w:ilvl="6" w:tplc="4F9C883C">
      <w:numFmt w:val="bullet"/>
      <w:lvlText w:val="•"/>
      <w:lvlJc w:val="left"/>
      <w:pPr>
        <w:ind w:left="6111" w:hanging="360"/>
      </w:pPr>
      <w:rPr>
        <w:rFonts w:hint="default"/>
        <w:lang w:val="pt-PT" w:eastAsia="en-US" w:bidi="ar-SA"/>
      </w:rPr>
    </w:lvl>
    <w:lvl w:ilvl="7" w:tplc="0268BD72">
      <w:numFmt w:val="bullet"/>
      <w:lvlText w:val="•"/>
      <w:lvlJc w:val="left"/>
      <w:pPr>
        <w:ind w:left="6990" w:hanging="360"/>
      </w:pPr>
      <w:rPr>
        <w:rFonts w:hint="default"/>
        <w:lang w:val="pt-PT" w:eastAsia="en-US" w:bidi="ar-SA"/>
      </w:rPr>
    </w:lvl>
    <w:lvl w:ilvl="8" w:tplc="3DA69A9E">
      <w:numFmt w:val="bullet"/>
      <w:lvlText w:val="•"/>
      <w:lvlJc w:val="left"/>
      <w:pPr>
        <w:ind w:left="7869" w:hanging="360"/>
      </w:pPr>
      <w:rPr>
        <w:rFonts w:hint="default"/>
        <w:lang w:val="pt-PT" w:eastAsia="en-US" w:bidi="ar-SA"/>
      </w:rPr>
    </w:lvl>
  </w:abstractNum>
  <w:abstractNum w:abstractNumId="20" w15:restartNumberingAfterBreak="0">
    <w:nsid w:val="4D685E42"/>
    <w:multiLevelType w:val="hybridMultilevel"/>
    <w:tmpl w:val="9BC0A9D4"/>
    <w:lvl w:ilvl="0" w:tplc="82FA200C">
      <w:start w:val="1"/>
      <w:numFmt w:val="decimal"/>
      <w:lvlText w:val="(%1)"/>
      <w:lvlJc w:val="left"/>
      <w:pPr>
        <w:ind w:left="822" w:hanging="360"/>
      </w:pPr>
      <w:rPr>
        <w:rFonts w:ascii="Arial" w:eastAsia="Calibri Light" w:hAnsi="Arial" w:cs="Arial" w:hint="default"/>
        <w:b w:val="0"/>
        <w:bCs w:val="0"/>
        <w:i w:val="0"/>
        <w:iCs w:val="0"/>
        <w:w w:val="99"/>
        <w:sz w:val="24"/>
        <w:szCs w:val="24"/>
        <w:lang w:val="pt-PT" w:eastAsia="en-US" w:bidi="ar-SA"/>
      </w:rPr>
    </w:lvl>
    <w:lvl w:ilvl="1" w:tplc="E01E6B28">
      <w:numFmt w:val="bullet"/>
      <w:lvlText w:val="•"/>
      <w:lvlJc w:val="left"/>
      <w:pPr>
        <w:ind w:left="2103" w:hanging="360"/>
      </w:pPr>
      <w:rPr>
        <w:rFonts w:hint="default"/>
        <w:lang w:val="pt-PT" w:eastAsia="en-US" w:bidi="ar-SA"/>
      </w:rPr>
    </w:lvl>
    <w:lvl w:ilvl="2" w:tplc="432C4334">
      <w:numFmt w:val="bullet"/>
      <w:lvlText w:val="•"/>
      <w:lvlJc w:val="left"/>
      <w:pPr>
        <w:ind w:left="3387" w:hanging="360"/>
      </w:pPr>
      <w:rPr>
        <w:rFonts w:hint="default"/>
        <w:lang w:val="pt-PT" w:eastAsia="en-US" w:bidi="ar-SA"/>
      </w:rPr>
    </w:lvl>
    <w:lvl w:ilvl="3" w:tplc="B82C0E98">
      <w:numFmt w:val="bullet"/>
      <w:lvlText w:val="•"/>
      <w:lvlJc w:val="left"/>
      <w:pPr>
        <w:ind w:left="4671" w:hanging="360"/>
      </w:pPr>
      <w:rPr>
        <w:rFonts w:hint="default"/>
        <w:lang w:val="pt-PT" w:eastAsia="en-US" w:bidi="ar-SA"/>
      </w:rPr>
    </w:lvl>
    <w:lvl w:ilvl="4" w:tplc="29120F8E">
      <w:numFmt w:val="bullet"/>
      <w:lvlText w:val="•"/>
      <w:lvlJc w:val="left"/>
      <w:pPr>
        <w:ind w:left="5955" w:hanging="360"/>
      </w:pPr>
      <w:rPr>
        <w:rFonts w:hint="default"/>
        <w:lang w:val="pt-PT" w:eastAsia="en-US" w:bidi="ar-SA"/>
      </w:rPr>
    </w:lvl>
    <w:lvl w:ilvl="5" w:tplc="13E818DA">
      <w:numFmt w:val="bullet"/>
      <w:lvlText w:val="•"/>
      <w:lvlJc w:val="left"/>
      <w:pPr>
        <w:ind w:left="7239" w:hanging="360"/>
      </w:pPr>
      <w:rPr>
        <w:rFonts w:hint="default"/>
        <w:lang w:val="pt-PT" w:eastAsia="en-US" w:bidi="ar-SA"/>
      </w:rPr>
    </w:lvl>
    <w:lvl w:ilvl="6" w:tplc="D8D298DA">
      <w:numFmt w:val="bullet"/>
      <w:lvlText w:val="•"/>
      <w:lvlJc w:val="left"/>
      <w:pPr>
        <w:ind w:left="8523" w:hanging="360"/>
      </w:pPr>
      <w:rPr>
        <w:rFonts w:hint="default"/>
        <w:lang w:val="pt-PT" w:eastAsia="en-US" w:bidi="ar-SA"/>
      </w:rPr>
    </w:lvl>
    <w:lvl w:ilvl="7" w:tplc="63B6C078">
      <w:numFmt w:val="bullet"/>
      <w:lvlText w:val="•"/>
      <w:lvlJc w:val="left"/>
      <w:pPr>
        <w:ind w:left="9806" w:hanging="360"/>
      </w:pPr>
      <w:rPr>
        <w:rFonts w:hint="default"/>
        <w:lang w:val="pt-PT" w:eastAsia="en-US" w:bidi="ar-SA"/>
      </w:rPr>
    </w:lvl>
    <w:lvl w:ilvl="8" w:tplc="53183B42">
      <w:numFmt w:val="bullet"/>
      <w:lvlText w:val="•"/>
      <w:lvlJc w:val="left"/>
      <w:pPr>
        <w:ind w:left="11090" w:hanging="360"/>
      </w:pPr>
      <w:rPr>
        <w:rFonts w:hint="default"/>
        <w:lang w:val="pt-PT" w:eastAsia="en-US" w:bidi="ar-SA"/>
      </w:rPr>
    </w:lvl>
  </w:abstractNum>
  <w:abstractNum w:abstractNumId="21" w15:restartNumberingAfterBreak="0">
    <w:nsid w:val="56FB2EB9"/>
    <w:multiLevelType w:val="hybridMultilevel"/>
    <w:tmpl w:val="AA7E2706"/>
    <w:lvl w:ilvl="0" w:tplc="BB5E91C8">
      <w:start w:val="13"/>
      <w:numFmt w:val="upperRoman"/>
      <w:lvlText w:val="%1."/>
      <w:lvlJc w:val="left"/>
      <w:pPr>
        <w:ind w:left="1080" w:hanging="720"/>
      </w:pPr>
      <w:rPr>
        <w:rFonts w:hint="default"/>
      </w:rPr>
    </w:lvl>
    <w:lvl w:ilvl="1" w:tplc="48A0B192" w:tentative="1">
      <w:start w:val="1"/>
      <w:numFmt w:val="lowerLetter"/>
      <w:lvlText w:val="%2."/>
      <w:lvlJc w:val="left"/>
      <w:pPr>
        <w:ind w:left="1440" w:hanging="360"/>
      </w:pPr>
    </w:lvl>
    <w:lvl w:ilvl="2" w:tplc="B928BD78" w:tentative="1">
      <w:start w:val="1"/>
      <w:numFmt w:val="lowerRoman"/>
      <w:lvlText w:val="%3."/>
      <w:lvlJc w:val="right"/>
      <w:pPr>
        <w:ind w:left="2160" w:hanging="180"/>
      </w:pPr>
    </w:lvl>
    <w:lvl w:ilvl="3" w:tplc="499C6F2A" w:tentative="1">
      <w:start w:val="1"/>
      <w:numFmt w:val="decimal"/>
      <w:lvlText w:val="%4."/>
      <w:lvlJc w:val="left"/>
      <w:pPr>
        <w:ind w:left="2880" w:hanging="360"/>
      </w:pPr>
    </w:lvl>
    <w:lvl w:ilvl="4" w:tplc="FD1E27DA" w:tentative="1">
      <w:start w:val="1"/>
      <w:numFmt w:val="lowerLetter"/>
      <w:lvlText w:val="%5."/>
      <w:lvlJc w:val="left"/>
      <w:pPr>
        <w:ind w:left="3600" w:hanging="360"/>
      </w:pPr>
    </w:lvl>
    <w:lvl w:ilvl="5" w:tplc="3236AD46" w:tentative="1">
      <w:start w:val="1"/>
      <w:numFmt w:val="lowerRoman"/>
      <w:lvlText w:val="%6."/>
      <w:lvlJc w:val="right"/>
      <w:pPr>
        <w:ind w:left="4320" w:hanging="180"/>
      </w:pPr>
    </w:lvl>
    <w:lvl w:ilvl="6" w:tplc="E4F65E6C" w:tentative="1">
      <w:start w:val="1"/>
      <w:numFmt w:val="decimal"/>
      <w:lvlText w:val="%7."/>
      <w:lvlJc w:val="left"/>
      <w:pPr>
        <w:ind w:left="5040" w:hanging="360"/>
      </w:pPr>
    </w:lvl>
    <w:lvl w:ilvl="7" w:tplc="E33E44C6" w:tentative="1">
      <w:start w:val="1"/>
      <w:numFmt w:val="lowerLetter"/>
      <w:lvlText w:val="%8."/>
      <w:lvlJc w:val="left"/>
      <w:pPr>
        <w:ind w:left="5760" w:hanging="360"/>
      </w:pPr>
    </w:lvl>
    <w:lvl w:ilvl="8" w:tplc="BAB2F7EE" w:tentative="1">
      <w:start w:val="1"/>
      <w:numFmt w:val="lowerRoman"/>
      <w:lvlText w:val="%9."/>
      <w:lvlJc w:val="right"/>
      <w:pPr>
        <w:ind w:left="6480" w:hanging="180"/>
      </w:pPr>
    </w:lvl>
  </w:abstractNum>
  <w:abstractNum w:abstractNumId="22" w15:restartNumberingAfterBreak="0">
    <w:nsid w:val="57AD62CB"/>
    <w:multiLevelType w:val="hybridMultilevel"/>
    <w:tmpl w:val="C8342BC8"/>
    <w:lvl w:ilvl="0" w:tplc="B8483AC0">
      <w:start w:val="1"/>
      <w:numFmt w:val="upperRoman"/>
      <w:lvlText w:val="%1."/>
      <w:lvlJc w:val="right"/>
      <w:pPr>
        <w:ind w:left="1068" w:hanging="360"/>
      </w:pPr>
      <w:rPr>
        <w:rFonts w:hint="default"/>
      </w:rPr>
    </w:lvl>
    <w:lvl w:ilvl="1" w:tplc="30408776">
      <w:start w:val="1"/>
      <w:numFmt w:val="lowerLetter"/>
      <w:lvlText w:val="%2."/>
      <w:lvlJc w:val="left"/>
      <w:pPr>
        <w:ind w:left="1788" w:hanging="360"/>
      </w:pPr>
    </w:lvl>
    <w:lvl w:ilvl="2" w:tplc="2A86D9CC" w:tentative="1">
      <w:start w:val="1"/>
      <w:numFmt w:val="lowerRoman"/>
      <w:lvlText w:val="%3."/>
      <w:lvlJc w:val="right"/>
      <w:pPr>
        <w:ind w:left="2508" w:hanging="180"/>
      </w:pPr>
    </w:lvl>
    <w:lvl w:ilvl="3" w:tplc="1D5C9198" w:tentative="1">
      <w:start w:val="1"/>
      <w:numFmt w:val="decimal"/>
      <w:lvlText w:val="%4."/>
      <w:lvlJc w:val="left"/>
      <w:pPr>
        <w:ind w:left="3228" w:hanging="360"/>
      </w:pPr>
    </w:lvl>
    <w:lvl w:ilvl="4" w:tplc="E65AAACC" w:tentative="1">
      <w:start w:val="1"/>
      <w:numFmt w:val="lowerLetter"/>
      <w:lvlText w:val="%5."/>
      <w:lvlJc w:val="left"/>
      <w:pPr>
        <w:ind w:left="3948" w:hanging="360"/>
      </w:pPr>
    </w:lvl>
    <w:lvl w:ilvl="5" w:tplc="EE5619EA" w:tentative="1">
      <w:start w:val="1"/>
      <w:numFmt w:val="lowerRoman"/>
      <w:lvlText w:val="%6."/>
      <w:lvlJc w:val="right"/>
      <w:pPr>
        <w:ind w:left="4668" w:hanging="180"/>
      </w:pPr>
    </w:lvl>
    <w:lvl w:ilvl="6" w:tplc="7A00C844" w:tentative="1">
      <w:start w:val="1"/>
      <w:numFmt w:val="decimal"/>
      <w:lvlText w:val="%7."/>
      <w:lvlJc w:val="left"/>
      <w:pPr>
        <w:ind w:left="5388" w:hanging="360"/>
      </w:pPr>
    </w:lvl>
    <w:lvl w:ilvl="7" w:tplc="82BE3828" w:tentative="1">
      <w:start w:val="1"/>
      <w:numFmt w:val="lowerLetter"/>
      <w:lvlText w:val="%8."/>
      <w:lvlJc w:val="left"/>
      <w:pPr>
        <w:ind w:left="6108" w:hanging="360"/>
      </w:pPr>
    </w:lvl>
    <w:lvl w:ilvl="8" w:tplc="CB1C93BA" w:tentative="1">
      <w:start w:val="1"/>
      <w:numFmt w:val="lowerRoman"/>
      <w:lvlText w:val="%9."/>
      <w:lvlJc w:val="right"/>
      <w:pPr>
        <w:ind w:left="6828" w:hanging="180"/>
      </w:pPr>
    </w:lvl>
  </w:abstractNum>
  <w:abstractNum w:abstractNumId="23" w15:restartNumberingAfterBreak="0">
    <w:nsid w:val="5909050F"/>
    <w:multiLevelType w:val="hybridMultilevel"/>
    <w:tmpl w:val="7BCCCDDE"/>
    <w:lvl w:ilvl="0" w:tplc="4B209E86">
      <w:start w:val="1"/>
      <w:numFmt w:val="lowerLetter"/>
      <w:lvlText w:val="%1)"/>
      <w:lvlJc w:val="left"/>
      <w:pPr>
        <w:ind w:left="1068" w:hanging="360"/>
      </w:pPr>
      <w:rPr>
        <w:rFonts w:hint="default"/>
      </w:rPr>
    </w:lvl>
    <w:lvl w:ilvl="1" w:tplc="E848B6B0" w:tentative="1">
      <w:start w:val="1"/>
      <w:numFmt w:val="lowerLetter"/>
      <w:lvlText w:val="%2."/>
      <w:lvlJc w:val="left"/>
      <w:pPr>
        <w:ind w:left="1788" w:hanging="360"/>
      </w:pPr>
    </w:lvl>
    <w:lvl w:ilvl="2" w:tplc="0CDE13D8" w:tentative="1">
      <w:start w:val="1"/>
      <w:numFmt w:val="lowerRoman"/>
      <w:lvlText w:val="%3."/>
      <w:lvlJc w:val="right"/>
      <w:pPr>
        <w:ind w:left="2508" w:hanging="180"/>
      </w:pPr>
    </w:lvl>
    <w:lvl w:ilvl="3" w:tplc="AF1AEB8C" w:tentative="1">
      <w:start w:val="1"/>
      <w:numFmt w:val="decimal"/>
      <w:lvlText w:val="%4."/>
      <w:lvlJc w:val="left"/>
      <w:pPr>
        <w:ind w:left="3228" w:hanging="360"/>
      </w:pPr>
    </w:lvl>
    <w:lvl w:ilvl="4" w:tplc="F5A4214C" w:tentative="1">
      <w:start w:val="1"/>
      <w:numFmt w:val="lowerLetter"/>
      <w:lvlText w:val="%5."/>
      <w:lvlJc w:val="left"/>
      <w:pPr>
        <w:ind w:left="3948" w:hanging="360"/>
      </w:pPr>
    </w:lvl>
    <w:lvl w:ilvl="5" w:tplc="B074CF1E" w:tentative="1">
      <w:start w:val="1"/>
      <w:numFmt w:val="lowerRoman"/>
      <w:lvlText w:val="%6."/>
      <w:lvlJc w:val="right"/>
      <w:pPr>
        <w:ind w:left="4668" w:hanging="180"/>
      </w:pPr>
    </w:lvl>
    <w:lvl w:ilvl="6" w:tplc="50A098CE" w:tentative="1">
      <w:start w:val="1"/>
      <w:numFmt w:val="decimal"/>
      <w:lvlText w:val="%7."/>
      <w:lvlJc w:val="left"/>
      <w:pPr>
        <w:ind w:left="5388" w:hanging="360"/>
      </w:pPr>
    </w:lvl>
    <w:lvl w:ilvl="7" w:tplc="B3CE5C4A" w:tentative="1">
      <w:start w:val="1"/>
      <w:numFmt w:val="lowerLetter"/>
      <w:lvlText w:val="%8."/>
      <w:lvlJc w:val="left"/>
      <w:pPr>
        <w:ind w:left="6108" w:hanging="360"/>
      </w:pPr>
    </w:lvl>
    <w:lvl w:ilvl="8" w:tplc="048A7FB8" w:tentative="1">
      <w:start w:val="1"/>
      <w:numFmt w:val="lowerRoman"/>
      <w:lvlText w:val="%9."/>
      <w:lvlJc w:val="right"/>
      <w:pPr>
        <w:ind w:left="6828" w:hanging="180"/>
      </w:pPr>
    </w:lvl>
  </w:abstractNum>
  <w:abstractNum w:abstractNumId="24" w15:restartNumberingAfterBreak="0">
    <w:nsid w:val="596951AA"/>
    <w:multiLevelType w:val="hybridMultilevel"/>
    <w:tmpl w:val="25F47F72"/>
    <w:lvl w:ilvl="0" w:tplc="E4A090CE">
      <w:start w:val="6"/>
      <w:numFmt w:val="bullet"/>
      <w:lvlText w:val=""/>
      <w:lvlJc w:val="left"/>
      <w:pPr>
        <w:ind w:left="720" w:hanging="360"/>
      </w:pPr>
      <w:rPr>
        <w:rFonts w:ascii="Symbol" w:eastAsiaTheme="minorHAnsi" w:hAnsi="Symbol" w:cs="Arial" w:hint="default"/>
      </w:rPr>
    </w:lvl>
    <w:lvl w:ilvl="1" w:tplc="D586339E" w:tentative="1">
      <w:start w:val="1"/>
      <w:numFmt w:val="bullet"/>
      <w:lvlText w:val="o"/>
      <w:lvlJc w:val="left"/>
      <w:pPr>
        <w:ind w:left="1440" w:hanging="360"/>
      </w:pPr>
      <w:rPr>
        <w:rFonts w:ascii="Courier New" w:hAnsi="Courier New" w:cs="Courier New" w:hint="default"/>
      </w:rPr>
    </w:lvl>
    <w:lvl w:ilvl="2" w:tplc="B656A2D6" w:tentative="1">
      <w:start w:val="1"/>
      <w:numFmt w:val="bullet"/>
      <w:lvlText w:val=""/>
      <w:lvlJc w:val="left"/>
      <w:pPr>
        <w:ind w:left="2160" w:hanging="360"/>
      </w:pPr>
      <w:rPr>
        <w:rFonts w:ascii="Wingdings" w:hAnsi="Wingdings" w:hint="default"/>
      </w:rPr>
    </w:lvl>
    <w:lvl w:ilvl="3" w:tplc="91B43C88" w:tentative="1">
      <w:start w:val="1"/>
      <w:numFmt w:val="bullet"/>
      <w:lvlText w:val=""/>
      <w:lvlJc w:val="left"/>
      <w:pPr>
        <w:ind w:left="2880" w:hanging="360"/>
      </w:pPr>
      <w:rPr>
        <w:rFonts w:ascii="Symbol" w:hAnsi="Symbol" w:hint="default"/>
      </w:rPr>
    </w:lvl>
    <w:lvl w:ilvl="4" w:tplc="A8A8CCB2" w:tentative="1">
      <w:start w:val="1"/>
      <w:numFmt w:val="bullet"/>
      <w:lvlText w:val="o"/>
      <w:lvlJc w:val="left"/>
      <w:pPr>
        <w:ind w:left="3600" w:hanging="360"/>
      </w:pPr>
      <w:rPr>
        <w:rFonts w:ascii="Courier New" w:hAnsi="Courier New" w:cs="Courier New" w:hint="default"/>
      </w:rPr>
    </w:lvl>
    <w:lvl w:ilvl="5" w:tplc="7C149C9A" w:tentative="1">
      <w:start w:val="1"/>
      <w:numFmt w:val="bullet"/>
      <w:lvlText w:val=""/>
      <w:lvlJc w:val="left"/>
      <w:pPr>
        <w:ind w:left="4320" w:hanging="360"/>
      </w:pPr>
      <w:rPr>
        <w:rFonts w:ascii="Wingdings" w:hAnsi="Wingdings" w:hint="default"/>
      </w:rPr>
    </w:lvl>
    <w:lvl w:ilvl="6" w:tplc="5D46A24E" w:tentative="1">
      <w:start w:val="1"/>
      <w:numFmt w:val="bullet"/>
      <w:lvlText w:val=""/>
      <w:lvlJc w:val="left"/>
      <w:pPr>
        <w:ind w:left="5040" w:hanging="360"/>
      </w:pPr>
      <w:rPr>
        <w:rFonts w:ascii="Symbol" w:hAnsi="Symbol" w:hint="default"/>
      </w:rPr>
    </w:lvl>
    <w:lvl w:ilvl="7" w:tplc="F522B82A" w:tentative="1">
      <w:start w:val="1"/>
      <w:numFmt w:val="bullet"/>
      <w:lvlText w:val="o"/>
      <w:lvlJc w:val="left"/>
      <w:pPr>
        <w:ind w:left="5760" w:hanging="360"/>
      </w:pPr>
      <w:rPr>
        <w:rFonts w:ascii="Courier New" w:hAnsi="Courier New" w:cs="Courier New" w:hint="default"/>
      </w:rPr>
    </w:lvl>
    <w:lvl w:ilvl="8" w:tplc="D9620E86" w:tentative="1">
      <w:start w:val="1"/>
      <w:numFmt w:val="bullet"/>
      <w:lvlText w:val=""/>
      <w:lvlJc w:val="left"/>
      <w:pPr>
        <w:ind w:left="6480" w:hanging="360"/>
      </w:pPr>
      <w:rPr>
        <w:rFonts w:ascii="Wingdings" w:hAnsi="Wingdings" w:hint="default"/>
      </w:rPr>
    </w:lvl>
  </w:abstractNum>
  <w:abstractNum w:abstractNumId="25" w15:restartNumberingAfterBreak="0">
    <w:nsid w:val="5AAE03D3"/>
    <w:multiLevelType w:val="hybridMultilevel"/>
    <w:tmpl w:val="CCBE1BCC"/>
    <w:lvl w:ilvl="0" w:tplc="CF38376C">
      <w:start w:val="1"/>
      <w:numFmt w:val="bullet"/>
      <w:lvlText w:val=""/>
      <w:lvlJc w:val="left"/>
      <w:pPr>
        <w:ind w:left="720" w:hanging="360"/>
      </w:pPr>
      <w:rPr>
        <w:rFonts w:ascii="Symbol" w:hAnsi="Symbol" w:hint="default"/>
      </w:rPr>
    </w:lvl>
    <w:lvl w:ilvl="1" w:tplc="8B3E4DF6" w:tentative="1">
      <w:start w:val="1"/>
      <w:numFmt w:val="bullet"/>
      <w:lvlText w:val="o"/>
      <w:lvlJc w:val="left"/>
      <w:pPr>
        <w:ind w:left="1440" w:hanging="360"/>
      </w:pPr>
      <w:rPr>
        <w:rFonts w:ascii="Courier New" w:hAnsi="Courier New" w:cs="Courier New" w:hint="default"/>
      </w:rPr>
    </w:lvl>
    <w:lvl w:ilvl="2" w:tplc="4A8EA594" w:tentative="1">
      <w:start w:val="1"/>
      <w:numFmt w:val="bullet"/>
      <w:lvlText w:val=""/>
      <w:lvlJc w:val="left"/>
      <w:pPr>
        <w:ind w:left="2160" w:hanging="360"/>
      </w:pPr>
      <w:rPr>
        <w:rFonts w:ascii="Wingdings" w:hAnsi="Wingdings" w:hint="default"/>
      </w:rPr>
    </w:lvl>
    <w:lvl w:ilvl="3" w:tplc="C2A014D6" w:tentative="1">
      <w:start w:val="1"/>
      <w:numFmt w:val="bullet"/>
      <w:lvlText w:val=""/>
      <w:lvlJc w:val="left"/>
      <w:pPr>
        <w:ind w:left="2880" w:hanging="360"/>
      </w:pPr>
      <w:rPr>
        <w:rFonts w:ascii="Symbol" w:hAnsi="Symbol" w:hint="default"/>
      </w:rPr>
    </w:lvl>
    <w:lvl w:ilvl="4" w:tplc="A54499B0" w:tentative="1">
      <w:start w:val="1"/>
      <w:numFmt w:val="bullet"/>
      <w:lvlText w:val="o"/>
      <w:lvlJc w:val="left"/>
      <w:pPr>
        <w:ind w:left="3600" w:hanging="360"/>
      </w:pPr>
      <w:rPr>
        <w:rFonts w:ascii="Courier New" w:hAnsi="Courier New" w:cs="Courier New" w:hint="default"/>
      </w:rPr>
    </w:lvl>
    <w:lvl w:ilvl="5" w:tplc="80BAD828" w:tentative="1">
      <w:start w:val="1"/>
      <w:numFmt w:val="bullet"/>
      <w:lvlText w:val=""/>
      <w:lvlJc w:val="left"/>
      <w:pPr>
        <w:ind w:left="4320" w:hanging="360"/>
      </w:pPr>
      <w:rPr>
        <w:rFonts w:ascii="Wingdings" w:hAnsi="Wingdings" w:hint="default"/>
      </w:rPr>
    </w:lvl>
    <w:lvl w:ilvl="6" w:tplc="21AAFA56" w:tentative="1">
      <w:start w:val="1"/>
      <w:numFmt w:val="bullet"/>
      <w:lvlText w:val=""/>
      <w:lvlJc w:val="left"/>
      <w:pPr>
        <w:ind w:left="5040" w:hanging="360"/>
      </w:pPr>
      <w:rPr>
        <w:rFonts w:ascii="Symbol" w:hAnsi="Symbol" w:hint="default"/>
      </w:rPr>
    </w:lvl>
    <w:lvl w:ilvl="7" w:tplc="51C4315A" w:tentative="1">
      <w:start w:val="1"/>
      <w:numFmt w:val="bullet"/>
      <w:lvlText w:val="o"/>
      <w:lvlJc w:val="left"/>
      <w:pPr>
        <w:ind w:left="5760" w:hanging="360"/>
      </w:pPr>
      <w:rPr>
        <w:rFonts w:ascii="Courier New" w:hAnsi="Courier New" w:cs="Courier New" w:hint="default"/>
      </w:rPr>
    </w:lvl>
    <w:lvl w:ilvl="8" w:tplc="9D0ECC16" w:tentative="1">
      <w:start w:val="1"/>
      <w:numFmt w:val="bullet"/>
      <w:lvlText w:val=""/>
      <w:lvlJc w:val="left"/>
      <w:pPr>
        <w:ind w:left="6480" w:hanging="360"/>
      </w:pPr>
      <w:rPr>
        <w:rFonts w:ascii="Wingdings" w:hAnsi="Wingdings" w:hint="default"/>
      </w:rPr>
    </w:lvl>
  </w:abstractNum>
  <w:abstractNum w:abstractNumId="26" w15:restartNumberingAfterBreak="0">
    <w:nsid w:val="5AD86220"/>
    <w:multiLevelType w:val="hybridMultilevel"/>
    <w:tmpl w:val="C7DCB57C"/>
    <w:lvl w:ilvl="0" w:tplc="D05C011E">
      <w:start w:val="1"/>
      <w:numFmt w:val="upperRoman"/>
      <w:lvlText w:val="%1."/>
      <w:lvlJc w:val="left"/>
      <w:pPr>
        <w:ind w:left="1080" w:hanging="720"/>
      </w:pPr>
      <w:rPr>
        <w:rFonts w:hint="default"/>
      </w:rPr>
    </w:lvl>
    <w:lvl w:ilvl="1" w:tplc="350088A2">
      <w:start w:val="1"/>
      <w:numFmt w:val="lowerLetter"/>
      <w:lvlText w:val="%2."/>
      <w:lvlJc w:val="left"/>
      <w:pPr>
        <w:ind w:left="1440" w:hanging="360"/>
      </w:pPr>
    </w:lvl>
    <w:lvl w:ilvl="2" w:tplc="45924CA4">
      <w:start w:val="1"/>
      <w:numFmt w:val="lowerRoman"/>
      <w:lvlText w:val="%3."/>
      <w:lvlJc w:val="right"/>
      <w:pPr>
        <w:ind w:left="2160" w:hanging="180"/>
      </w:pPr>
    </w:lvl>
    <w:lvl w:ilvl="3" w:tplc="B01CC888" w:tentative="1">
      <w:start w:val="1"/>
      <w:numFmt w:val="decimal"/>
      <w:lvlText w:val="%4."/>
      <w:lvlJc w:val="left"/>
      <w:pPr>
        <w:ind w:left="2880" w:hanging="360"/>
      </w:pPr>
    </w:lvl>
    <w:lvl w:ilvl="4" w:tplc="8E888474" w:tentative="1">
      <w:start w:val="1"/>
      <w:numFmt w:val="lowerLetter"/>
      <w:lvlText w:val="%5."/>
      <w:lvlJc w:val="left"/>
      <w:pPr>
        <w:ind w:left="3600" w:hanging="360"/>
      </w:pPr>
    </w:lvl>
    <w:lvl w:ilvl="5" w:tplc="FC920B66" w:tentative="1">
      <w:start w:val="1"/>
      <w:numFmt w:val="lowerRoman"/>
      <w:lvlText w:val="%6."/>
      <w:lvlJc w:val="right"/>
      <w:pPr>
        <w:ind w:left="4320" w:hanging="180"/>
      </w:pPr>
    </w:lvl>
    <w:lvl w:ilvl="6" w:tplc="C3B80112" w:tentative="1">
      <w:start w:val="1"/>
      <w:numFmt w:val="decimal"/>
      <w:lvlText w:val="%7."/>
      <w:lvlJc w:val="left"/>
      <w:pPr>
        <w:ind w:left="5040" w:hanging="360"/>
      </w:pPr>
    </w:lvl>
    <w:lvl w:ilvl="7" w:tplc="78B41562" w:tentative="1">
      <w:start w:val="1"/>
      <w:numFmt w:val="lowerLetter"/>
      <w:lvlText w:val="%8."/>
      <w:lvlJc w:val="left"/>
      <w:pPr>
        <w:ind w:left="5760" w:hanging="360"/>
      </w:pPr>
    </w:lvl>
    <w:lvl w:ilvl="8" w:tplc="D3D0854C" w:tentative="1">
      <w:start w:val="1"/>
      <w:numFmt w:val="lowerRoman"/>
      <w:lvlText w:val="%9."/>
      <w:lvlJc w:val="right"/>
      <w:pPr>
        <w:ind w:left="6480" w:hanging="180"/>
      </w:pPr>
    </w:lvl>
  </w:abstractNum>
  <w:abstractNum w:abstractNumId="27" w15:restartNumberingAfterBreak="0">
    <w:nsid w:val="5BF63CFC"/>
    <w:multiLevelType w:val="hybridMultilevel"/>
    <w:tmpl w:val="F6466014"/>
    <w:lvl w:ilvl="0" w:tplc="B128EDA2">
      <w:start w:val="1"/>
      <w:numFmt w:val="decimal"/>
      <w:lvlText w:val="2.%1."/>
      <w:lvlJc w:val="left"/>
      <w:pPr>
        <w:ind w:left="720" w:hanging="360"/>
      </w:pPr>
      <w:rPr>
        <w:rFonts w:hint="default"/>
        <w:b/>
        <w:bCs/>
      </w:rPr>
    </w:lvl>
    <w:lvl w:ilvl="1" w:tplc="E96C9668" w:tentative="1">
      <w:start w:val="1"/>
      <w:numFmt w:val="lowerLetter"/>
      <w:lvlText w:val="%2."/>
      <w:lvlJc w:val="left"/>
      <w:pPr>
        <w:ind w:left="1440" w:hanging="360"/>
      </w:pPr>
    </w:lvl>
    <w:lvl w:ilvl="2" w:tplc="877ACB34" w:tentative="1">
      <w:start w:val="1"/>
      <w:numFmt w:val="lowerRoman"/>
      <w:lvlText w:val="%3."/>
      <w:lvlJc w:val="right"/>
      <w:pPr>
        <w:ind w:left="2160" w:hanging="180"/>
      </w:pPr>
    </w:lvl>
    <w:lvl w:ilvl="3" w:tplc="03F643A6" w:tentative="1">
      <w:start w:val="1"/>
      <w:numFmt w:val="decimal"/>
      <w:lvlText w:val="%4."/>
      <w:lvlJc w:val="left"/>
      <w:pPr>
        <w:ind w:left="2880" w:hanging="360"/>
      </w:pPr>
    </w:lvl>
    <w:lvl w:ilvl="4" w:tplc="C4A22EF8" w:tentative="1">
      <w:start w:val="1"/>
      <w:numFmt w:val="lowerLetter"/>
      <w:lvlText w:val="%5."/>
      <w:lvlJc w:val="left"/>
      <w:pPr>
        <w:ind w:left="3600" w:hanging="360"/>
      </w:pPr>
    </w:lvl>
    <w:lvl w:ilvl="5" w:tplc="6CE6184C" w:tentative="1">
      <w:start w:val="1"/>
      <w:numFmt w:val="lowerRoman"/>
      <w:lvlText w:val="%6."/>
      <w:lvlJc w:val="right"/>
      <w:pPr>
        <w:ind w:left="4320" w:hanging="180"/>
      </w:pPr>
    </w:lvl>
    <w:lvl w:ilvl="6" w:tplc="6BFE6504" w:tentative="1">
      <w:start w:val="1"/>
      <w:numFmt w:val="decimal"/>
      <w:lvlText w:val="%7."/>
      <w:lvlJc w:val="left"/>
      <w:pPr>
        <w:ind w:left="5040" w:hanging="360"/>
      </w:pPr>
    </w:lvl>
    <w:lvl w:ilvl="7" w:tplc="AB5A4070" w:tentative="1">
      <w:start w:val="1"/>
      <w:numFmt w:val="lowerLetter"/>
      <w:lvlText w:val="%8."/>
      <w:lvlJc w:val="left"/>
      <w:pPr>
        <w:ind w:left="5760" w:hanging="360"/>
      </w:pPr>
    </w:lvl>
    <w:lvl w:ilvl="8" w:tplc="64E29EAE" w:tentative="1">
      <w:start w:val="1"/>
      <w:numFmt w:val="lowerRoman"/>
      <w:lvlText w:val="%9."/>
      <w:lvlJc w:val="right"/>
      <w:pPr>
        <w:ind w:left="6480" w:hanging="180"/>
      </w:pPr>
    </w:lvl>
  </w:abstractNum>
  <w:abstractNum w:abstractNumId="28" w15:restartNumberingAfterBreak="0">
    <w:nsid w:val="5DBB5876"/>
    <w:multiLevelType w:val="hybridMultilevel"/>
    <w:tmpl w:val="FFFFFFFF"/>
    <w:lvl w:ilvl="0" w:tplc="9CE6C4C4">
      <w:start w:val="1"/>
      <w:numFmt w:val="lowerLetter"/>
      <w:lvlText w:val=""/>
      <w:lvlJc w:val="left"/>
    </w:lvl>
    <w:lvl w:ilvl="1" w:tplc="2182E68C">
      <w:numFmt w:val="decimal"/>
      <w:lvlText w:val=""/>
      <w:lvlJc w:val="left"/>
    </w:lvl>
    <w:lvl w:ilvl="2" w:tplc="0A9A3102">
      <w:numFmt w:val="decimal"/>
      <w:lvlText w:val=""/>
      <w:lvlJc w:val="left"/>
    </w:lvl>
    <w:lvl w:ilvl="3" w:tplc="9106058C">
      <w:numFmt w:val="decimal"/>
      <w:lvlText w:val=""/>
      <w:lvlJc w:val="left"/>
    </w:lvl>
    <w:lvl w:ilvl="4" w:tplc="24948B86">
      <w:numFmt w:val="decimal"/>
      <w:lvlText w:val=""/>
      <w:lvlJc w:val="left"/>
    </w:lvl>
    <w:lvl w:ilvl="5" w:tplc="FC70FAB4">
      <w:numFmt w:val="decimal"/>
      <w:lvlText w:val=""/>
      <w:lvlJc w:val="left"/>
    </w:lvl>
    <w:lvl w:ilvl="6" w:tplc="73EC838E">
      <w:numFmt w:val="decimal"/>
      <w:lvlText w:val=""/>
      <w:lvlJc w:val="left"/>
    </w:lvl>
    <w:lvl w:ilvl="7" w:tplc="3E664186">
      <w:numFmt w:val="decimal"/>
      <w:lvlText w:val=""/>
      <w:lvlJc w:val="left"/>
    </w:lvl>
    <w:lvl w:ilvl="8" w:tplc="2474BE0C">
      <w:numFmt w:val="decimal"/>
      <w:lvlText w:val=""/>
      <w:lvlJc w:val="left"/>
    </w:lvl>
  </w:abstractNum>
  <w:abstractNum w:abstractNumId="29" w15:restartNumberingAfterBreak="0">
    <w:nsid w:val="5EF539E4"/>
    <w:multiLevelType w:val="hybridMultilevel"/>
    <w:tmpl w:val="9CB68350"/>
    <w:lvl w:ilvl="0" w:tplc="DF6E1CF4">
      <w:start w:val="20"/>
      <w:numFmt w:val="upperRoman"/>
      <w:lvlText w:val="%1."/>
      <w:lvlJc w:val="left"/>
      <w:pPr>
        <w:ind w:left="1080" w:hanging="720"/>
      </w:pPr>
      <w:rPr>
        <w:rFonts w:hint="default"/>
      </w:rPr>
    </w:lvl>
    <w:lvl w:ilvl="1" w:tplc="0C986C2E" w:tentative="1">
      <w:start w:val="1"/>
      <w:numFmt w:val="lowerLetter"/>
      <w:lvlText w:val="%2."/>
      <w:lvlJc w:val="left"/>
      <w:pPr>
        <w:ind w:left="1440" w:hanging="360"/>
      </w:pPr>
    </w:lvl>
    <w:lvl w:ilvl="2" w:tplc="998E6D7E" w:tentative="1">
      <w:start w:val="1"/>
      <w:numFmt w:val="lowerRoman"/>
      <w:lvlText w:val="%3."/>
      <w:lvlJc w:val="right"/>
      <w:pPr>
        <w:ind w:left="2160" w:hanging="180"/>
      </w:pPr>
    </w:lvl>
    <w:lvl w:ilvl="3" w:tplc="087E3B32" w:tentative="1">
      <w:start w:val="1"/>
      <w:numFmt w:val="decimal"/>
      <w:lvlText w:val="%4."/>
      <w:lvlJc w:val="left"/>
      <w:pPr>
        <w:ind w:left="2880" w:hanging="360"/>
      </w:pPr>
    </w:lvl>
    <w:lvl w:ilvl="4" w:tplc="5C1AD27A" w:tentative="1">
      <w:start w:val="1"/>
      <w:numFmt w:val="lowerLetter"/>
      <w:lvlText w:val="%5."/>
      <w:lvlJc w:val="left"/>
      <w:pPr>
        <w:ind w:left="3600" w:hanging="360"/>
      </w:pPr>
    </w:lvl>
    <w:lvl w:ilvl="5" w:tplc="40322F84" w:tentative="1">
      <w:start w:val="1"/>
      <w:numFmt w:val="lowerRoman"/>
      <w:lvlText w:val="%6."/>
      <w:lvlJc w:val="right"/>
      <w:pPr>
        <w:ind w:left="4320" w:hanging="180"/>
      </w:pPr>
    </w:lvl>
    <w:lvl w:ilvl="6" w:tplc="6148626E" w:tentative="1">
      <w:start w:val="1"/>
      <w:numFmt w:val="decimal"/>
      <w:lvlText w:val="%7."/>
      <w:lvlJc w:val="left"/>
      <w:pPr>
        <w:ind w:left="5040" w:hanging="360"/>
      </w:pPr>
    </w:lvl>
    <w:lvl w:ilvl="7" w:tplc="AE4E8EE6" w:tentative="1">
      <w:start w:val="1"/>
      <w:numFmt w:val="lowerLetter"/>
      <w:lvlText w:val="%8."/>
      <w:lvlJc w:val="left"/>
      <w:pPr>
        <w:ind w:left="5760" w:hanging="360"/>
      </w:pPr>
    </w:lvl>
    <w:lvl w:ilvl="8" w:tplc="9BA2281E" w:tentative="1">
      <w:start w:val="1"/>
      <w:numFmt w:val="lowerRoman"/>
      <w:lvlText w:val="%9."/>
      <w:lvlJc w:val="right"/>
      <w:pPr>
        <w:ind w:left="6480" w:hanging="180"/>
      </w:pPr>
    </w:lvl>
  </w:abstractNum>
  <w:abstractNum w:abstractNumId="30" w15:restartNumberingAfterBreak="0">
    <w:nsid w:val="601D0931"/>
    <w:multiLevelType w:val="multilevel"/>
    <w:tmpl w:val="79EA7AA0"/>
    <w:lvl w:ilvl="0">
      <w:start w:val="5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BA97B53"/>
    <w:multiLevelType w:val="hybridMultilevel"/>
    <w:tmpl w:val="416063B6"/>
    <w:lvl w:ilvl="0" w:tplc="951A98BC">
      <w:start w:val="1"/>
      <w:numFmt w:val="decimal"/>
      <w:lvlText w:val="%1."/>
      <w:lvlJc w:val="left"/>
      <w:pPr>
        <w:ind w:left="720" w:hanging="360"/>
      </w:pPr>
      <w:rPr>
        <w:rFonts w:ascii="Arial" w:hAnsi="Arial" w:cs="Arial" w:hint="default"/>
        <w:b/>
        <w:bCs/>
        <w:sz w:val="24"/>
      </w:rPr>
    </w:lvl>
    <w:lvl w:ilvl="1" w:tplc="F0243998">
      <w:start w:val="1"/>
      <w:numFmt w:val="lowerLetter"/>
      <w:lvlText w:val="%2."/>
      <w:lvlJc w:val="left"/>
      <w:pPr>
        <w:ind w:left="1440" w:hanging="360"/>
      </w:pPr>
    </w:lvl>
    <w:lvl w:ilvl="2" w:tplc="D540A7FC" w:tentative="1">
      <w:start w:val="1"/>
      <w:numFmt w:val="lowerRoman"/>
      <w:lvlText w:val="%3."/>
      <w:lvlJc w:val="right"/>
      <w:pPr>
        <w:ind w:left="2160" w:hanging="180"/>
      </w:pPr>
    </w:lvl>
    <w:lvl w:ilvl="3" w:tplc="DA769DB0" w:tentative="1">
      <w:start w:val="1"/>
      <w:numFmt w:val="decimal"/>
      <w:lvlText w:val="%4."/>
      <w:lvlJc w:val="left"/>
      <w:pPr>
        <w:ind w:left="2880" w:hanging="360"/>
      </w:pPr>
    </w:lvl>
    <w:lvl w:ilvl="4" w:tplc="0C7AEAC8" w:tentative="1">
      <w:start w:val="1"/>
      <w:numFmt w:val="lowerLetter"/>
      <w:lvlText w:val="%5."/>
      <w:lvlJc w:val="left"/>
      <w:pPr>
        <w:ind w:left="3600" w:hanging="360"/>
      </w:pPr>
    </w:lvl>
    <w:lvl w:ilvl="5" w:tplc="A4028312" w:tentative="1">
      <w:start w:val="1"/>
      <w:numFmt w:val="lowerRoman"/>
      <w:lvlText w:val="%6."/>
      <w:lvlJc w:val="right"/>
      <w:pPr>
        <w:ind w:left="4320" w:hanging="180"/>
      </w:pPr>
    </w:lvl>
    <w:lvl w:ilvl="6" w:tplc="CFD24C54" w:tentative="1">
      <w:start w:val="1"/>
      <w:numFmt w:val="decimal"/>
      <w:lvlText w:val="%7."/>
      <w:lvlJc w:val="left"/>
      <w:pPr>
        <w:ind w:left="5040" w:hanging="360"/>
      </w:pPr>
    </w:lvl>
    <w:lvl w:ilvl="7" w:tplc="C414C02A" w:tentative="1">
      <w:start w:val="1"/>
      <w:numFmt w:val="lowerLetter"/>
      <w:lvlText w:val="%8."/>
      <w:lvlJc w:val="left"/>
      <w:pPr>
        <w:ind w:left="5760" w:hanging="360"/>
      </w:pPr>
    </w:lvl>
    <w:lvl w:ilvl="8" w:tplc="9288D96A" w:tentative="1">
      <w:start w:val="1"/>
      <w:numFmt w:val="lowerRoman"/>
      <w:lvlText w:val="%9."/>
      <w:lvlJc w:val="right"/>
      <w:pPr>
        <w:ind w:left="6480" w:hanging="180"/>
      </w:pPr>
    </w:lvl>
  </w:abstractNum>
  <w:abstractNum w:abstractNumId="32" w15:restartNumberingAfterBreak="0">
    <w:nsid w:val="738C180F"/>
    <w:multiLevelType w:val="hybridMultilevel"/>
    <w:tmpl w:val="7BFA830E"/>
    <w:lvl w:ilvl="0" w:tplc="71D0B0FA">
      <w:start w:val="1"/>
      <w:numFmt w:val="bullet"/>
      <w:lvlText w:val=""/>
      <w:lvlJc w:val="left"/>
      <w:pPr>
        <w:ind w:left="720" w:hanging="360"/>
      </w:pPr>
      <w:rPr>
        <w:rFonts w:ascii="Wingdings" w:hAnsi="Wingdings" w:hint="default"/>
      </w:rPr>
    </w:lvl>
    <w:lvl w:ilvl="1" w:tplc="14963B60" w:tentative="1">
      <w:start w:val="1"/>
      <w:numFmt w:val="bullet"/>
      <w:lvlText w:val="o"/>
      <w:lvlJc w:val="left"/>
      <w:pPr>
        <w:ind w:left="1440" w:hanging="360"/>
      </w:pPr>
      <w:rPr>
        <w:rFonts w:ascii="Courier New" w:hAnsi="Courier New" w:cs="Courier New" w:hint="default"/>
      </w:rPr>
    </w:lvl>
    <w:lvl w:ilvl="2" w:tplc="474A4B76" w:tentative="1">
      <w:start w:val="1"/>
      <w:numFmt w:val="bullet"/>
      <w:lvlText w:val=""/>
      <w:lvlJc w:val="left"/>
      <w:pPr>
        <w:ind w:left="2160" w:hanging="360"/>
      </w:pPr>
      <w:rPr>
        <w:rFonts w:ascii="Wingdings" w:hAnsi="Wingdings" w:hint="default"/>
      </w:rPr>
    </w:lvl>
    <w:lvl w:ilvl="3" w:tplc="530EAD74" w:tentative="1">
      <w:start w:val="1"/>
      <w:numFmt w:val="bullet"/>
      <w:lvlText w:val=""/>
      <w:lvlJc w:val="left"/>
      <w:pPr>
        <w:ind w:left="2880" w:hanging="360"/>
      </w:pPr>
      <w:rPr>
        <w:rFonts w:ascii="Symbol" w:hAnsi="Symbol" w:hint="default"/>
      </w:rPr>
    </w:lvl>
    <w:lvl w:ilvl="4" w:tplc="CB0E79B4" w:tentative="1">
      <w:start w:val="1"/>
      <w:numFmt w:val="bullet"/>
      <w:lvlText w:val="o"/>
      <w:lvlJc w:val="left"/>
      <w:pPr>
        <w:ind w:left="3600" w:hanging="360"/>
      </w:pPr>
      <w:rPr>
        <w:rFonts w:ascii="Courier New" w:hAnsi="Courier New" w:cs="Courier New" w:hint="default"/>
      </w:rPr>
    </w:lvl>
    <w:lvl w:ilvl="5" w:tplc="8674BA32" w:tentative="1">
      <w:start w:val="1"/>
      <w:numFmt w:val="bullet"/>
      <w:lvlText w:val=""/>
      <w:lvlJc w:val="left"/>
      <w:pPr>
        <w:ind w:left="4320" w:hanging="360"/>
      </w:pPr>
      <w:rPr>
        <w:rFonts w:ascii="Wingdings" w:hAnsi="Wingdings" w:hint="default"/>
      </w:rPr>
    </w:lvl>
    <w:lvl w:ilvl="6" w:tplc="C2DAD518" w:tentative="1">
      <w:start w:val="1"/>
      <w:numFmt w:val="bullet"/>
      <w:lvlText w:val=""/>
      <w:lvlJc w:val="left"/>
      <w:pPr>
        <w:ind w:left="5040" w:hanging="360"/>
      </w:pPr>
      <w:rPr>
        <w:rFonts w:ascii="Symbol" w:hAnsi="Symbol" w:hint="default"/>
      </w:rPr>
    </w:lvl>
    <w:lvl w:ilvl="7" w:tplc="806AFB04" w:tentative="1">
      <w:start w:val="1"/>
      <w:numFmt w:val="bullet"/>
      <w:lvlText w:val="o"/>
      <w:lvlJc w:val="left"/>
      <w:pPr>
        <w:ind w:left="5760" w:hanging="360"/>
      </w:pPr>
      <w:rPr>
        <w:rFonts w:ascii="Courier New" w:hAnsi="Courier New" w:cs="Courier New" w:hint="default"/>
      </w:rPr>
    </w:lvl>
    <w:lvl w:ilvl="8" w:tplc="6A721DF8" w:tentative="1">
      <w:start w:val="1"/>
      <w:numFmt w:val="bullet"/>
      <w:lvlText w:val=""/>
      <w:lvlJc w:val="left"/>
      <w:pPr>
        <w:ind w:left="6480" w:hanging="360"/>
      </w:pPr>
      <w:rPr>
        <w:rFonts w:ascii="Wingdings" w:hAnsi="Wingdings" w:hint="default"/>
      </w:rPr>
    </w:lvl>
  </w:abstractNum>
  <w:abstractNum w:abstractNumId="33" w15:restartNumberingAfterBreak="0">
    <w:nsid w:val="7B444011"/>
    <w:multiLevelType w:val="hybridMultilevel"/>
    <w:tmpl w:val="D58ABB3C"/>
    <w:lvl w:ilvl="0" w:tplc="A7921AD4">
      <w:start w:val="11"/>
      <w:numFmt w:val="upperRoman"/>
      <w:lvlText w:val="%1."/>
      <w:lvlJc w:val="left"/>
      <w:pPr>
        <w:ind w:left="1080" w:hanging="720"/>
      </w:pPr>
      <w:rPr>
        <w:rFonts w:hint="default"/>
      </w:rPr>
    </w:lvl>
    <w:lvl w:ilvl="1" w:tplc="8AB83D44" w:tentative="1">
      <w:start w:val="1"/>
      <w:numFmt w:val="lowerLetter"/>
      <w:lvlText w:val="%2."/>
      <w:lvlJc w:val="left"/>
      <w:pPr>
        <w:ind w:left="1440" w:hanging="360"/>
      </w:pPr>
    </w:lvl>
    <w:lvl w:ilvl="2" w:tplc="C6A2B332" w:tentative="1">
      <w:start w:val="1"/>
      <w:numFmt w:val="lowerRoman"/>
      <w:lvlText w:val="%3."/>
      <w:lvlJc w:val="right"/>
      <w:pPr>
        <w:ind w:left="2160" w:hanging="180"/>
      </w:pPr>
    </w:lvl>
    <w:lvl w:ilvl="3" w:tplc="2AB26DD4" w:tentative="1">
      <w:start w:val="1"/>
      <w:numFmt w:val="decimal"/>
      <w:lvlText w:val="%4."/>
      <w:lvlJc w:val="left"/>
      <w:pPr>
        <w:ind w:left="2880" w:hanging="360"/>
      </w:pPr>
    </w:lvl>
    <w:lvl w:ilvl="4" w:tplc="FB86F89E" w:tentative="1">
      <w:start w:val="1"/>
      <w:numFmt w:val="lowerLetter"/>
      <w:lvlText w:val="%5."/>
      <w:lvlJc w:val="left"/>
      <w:pPr>
        <w:ind w:left="3600" w:hanging="360"/>
      </w:pPr>
    </w:lvl>
    <w:lvl w:ilvl="5" w:tplc="6D76D57C" w:tentative="1">
      <w:start w:val="1"/>
      <w:numFmt w:val="lowerRoman"/>
      <w:lvlText w:val="%6."/>
      <w:lvlJc w:val="right"/>
      <w:pPr>
        <w:ind w:left="4320" w:hanging="180"/>
      </w:pPr>
    </w:lvl>
    <w:lvl w:ilvl="6" w:tplc="7CC063EA" w:tentative="1">
      <w:start w:val="1"/>
      <w:numFmt w:val="decimal"/>
      <w:lvlText w:val="%7."/>
      <w:lvlJc w:val="left"/>
      <w:pPr>
        <w:ind w:left="5040" w:hanging="360"/>
      </w:pPr>
    </w:lvl>
    <w:lvl w:ilvl="7" w:tplc="906E6C18" w:tentative="1">
      <w:start w:val="1"/>
      <w:numFmt w:val="lowerLetter"/>
      <w:lvlText w:val="%8."/>
      <w:lvlJc w:val="left"/>
      <w:pPr>
        <w:ind w:left="5760" w:hanging="360"/>
      </w:pPr>
    </w:lvl>
    <w:lvl w:ilvl="8" w:tplc="476C59D8" w:tentative="1">
      <w:start w:val="1"/>
      <w:numFmt w:val="lowerRoman"/>
      <w:lvlText w:val="%9."/>
      <w:lvlJc w:val="right"/>
      <w:pPr>
        <w:ind w:left="6480" w:hanging="180"/>
      </w:pPr>
    </w:lvl>
  </w:abstractNum>
  <w:num w:numId="1" w16cid:durableId="1984042701">
    <w:abstractNumId w:val="18"/>
  </w:num>
  <w:num w:numId="2" w16cid:durableId="433790177">
    <w:abstractNumId w:val="24"/>
  </w:num>
  <w:num w:numId="3" w16cid:durableId="1618877486">
    <w:abstractNumId w:val="5"/>
  </w:num>
  <w:num w:numId="4" w16cid:durableId="2022773933">
    <w:abstractNumId w:val="9"/>
  </w:num>
  <w:num w:numId="5" w16cid:durableId="221404441">
    <w:abstractNumId w:val="3"/>
  </w:num>
  <w:num w:numId="6" w16cid:durableId="14233860">
    <w:abstractNumId w:val="12"/>
  </w:num>
  <w:num w:numId="7" w16cid:durableId="1673215936">
    <w:abstractNumId w:val="26"/>
  </w:num>
  <w:num w:numId="8" w16cid:durableId="1996907278">
    <w:abstractNumId w:val="2"/>
  </w:num>
  <w:num w:numId="9" w16cid:durableId="1891454051">
    <w:abstractNumId w:val="11"/>
  </w:num>
  <w:num w:numId="10" w16cid:durableId="1582760576">
    <w:abstractNumId w:val="17"/>
  </w:num>
  <w:num w:numId="11" w16cid:durableId="1257711250">
    <w:abstractNumId w:val="22"/>
  </w:num>
  <w:num w:numId="12" w16cid:durableId="1029989129">
    <w:abstractNumId w:val="7"/>
  </w:num>
  <w:num w:numId="13" w16cid:durableId="25839025">
    <w:abstractNumId w:val="30"/>
  </w:num>
  <w:num w:numId="14" w16cid:durableId="341510458">
    <w:abstractNumId w:val="20"/>
  </w:num>
  <w:num w:numId="15" w16cid:durableId="1119031215">
    <w:abstractNumId w:val="19"/>
  </w:num>
  <w:num w:numId="16" w16cid:durableId="1282953703">
    <w:abstractNumId w:val="16"/>
  </w:num>
  <w:num w:numId="17" w16cid:durableId="1251357111">
    <w:abstractNumId w:val="28"/>
  </w:num>
  <w:num w:numId="18" w16cid:durableId="2086222911">
    <w:abstractNumId w:val="31"/>
  </w:num>
  <w:num w:numId="19" w16cid:durableId="367608971">
    <w:abstractNumId w:val="25"/>
  </w:num>
  <w:num w:numId="20" w16cid:durableId="718475026">
    <w:abstractNumId w:val="27"/>
  </w:num>
  <w:num w:numId="21" w16cid:durableId="236331824">
    <w:abstractNumId w:val="32"/>
  </w:num>
  <w:num w:numId="22" w16cid:durableId="1673948755">
    <w:abstractNumId w:val="6"/>
  </w:num>
  <w:num w:numId="23" w16cid:durableId="1279095805">
    <w:abstractNumId w:val="8"/>
  </w:num>
  <w:num w:numId="24" w16cid:durableId="607735441">
    <w:abstractNumId w:val="0"/>
  </w:num>
  <w:num w:numId="25" w16cid:durableId="1677347604">
    <w:abstractNumId w:val="23"/>
  </w:num>
  <w:num w:numId="26" w16cid:durableId="299237512">
    <w:abstractNumId w:val="33"/>
  </w:num>
  <w:num w:numId="27" w16cid:durableId="151534541">
    <w:abstractNumId w:val="15"/>
  </w:num>
  <w:num w:numId="28" w16cid:durableId="740250412">
    <w:abstractNumId w:val="21"/>
  </w:num>
  <w:num w:numId="29" w16cid:durableId="1693412533">
    <w:abstractNumId w:val="13"/>
  </w:num>
  <w:num w:numId="30" w16cid:durableId="199052101">
    <w:abstractNumId w:val="1"/>
  </w:num>
  <w:num w:numId="31" w16cid:durableId="525603628">
    <w:abstractNumId w:val="29"/>
  </w:num>
  <w:num w:numId="32" w16cid:durableId="401684586">
    <w:abstractNumId w:val="14"/>
  </w:num>
  <w:num w:numId="33" w16cid:durableId="74866652">
    <w:abstractNumId w:val="4"/>
  </w:num>
  <w:num w:numId="34" w16cid:durableId="1319534579">
    <w:abstractNumId w:val="10"/>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sar Arenhart">
    <w15:presenceInfo w15:providerId="Windows Live" w15:userId="7b82eed32321c89f"/>
  </w15:person>
  <w15:person w15:author="Júlia Sedrez">
    <w15:presenceInfo w15:providerId="AD" w15:userId="S::julia.sedrez@msrequi.com::de75eb27-9d9a-49d0-9679-189e656148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F62"/>
    <w:rsid w:val="00000682"/>
    <w:rsid w:val="00007F43"/>
    <w:rsid w:val="00012624"/>
    <w:rsid w:val="00022D95"/>
    <w:rsid w:val="000259B8"/>
    <w:rsid w:val="00027F78"/>
    <w:rsid w:val="000317E7"/>
    <w:rsid w:val="00033657"/>
    <w:rsid w:val="00033FBF"/>
    <w:rsid w:val="00034D52"/>
    <w:rsid w:val="000413EE"/>
    <w:rsid w:val="000465DC"/>
    <w:rsid w:val="00046AFF"/>
    <w:rsid w:val="0004767D"/>
    <w:rsid w:val="00050F45"/>
    <w:rsid w:val="00054A6B"/>
    <w:rsid w:val="00056D8E"/>
    <w:rsid w:val="00064103"/>
    <w:rsid w:val="000642B8"/>
    <w:rsid w:val="00071182"/>
    <w:rsid w:val="00072775"/>
    <w:rsid w:val="00076E96"/>
    <w:rsid w:val="0008297F"/>
    <w:rsid w:val="0008405C"/>
    <w:rsid w:val="00085AF9"/>
    <w:rsid w:val="000879CA"/>
    <w:rsid w:val="00093E3A"/>
    <w:rsid w:val="00096D71"/>
    <w:rsid w:val="000A0CEC"/>
    <w:rsid w:val="000A18C3"/>
    <w:rsid w:val="000A3C7B"/>
    <w:rsid w:val="000A5122"/>
    <w:rsid w:val="000A52A5"/>
    <w:rsid w:val="000A55E6"/>
    <w:rsid w:val="000B230D"/>
    <w:rsid w:val="000B4BC9"/>
    <w:rsid w:val="000C46F0"/>
    <w:rsid w:val="000C629A"/>
    <w:rsid w:val="000D0783"/>
    <w:rsid w:val="000D1CF1"/>
    <w:rsid w:val="000D2648"/>
    <w:rsid w:val="000D3063"/>
    <w:rsid w:val="000D36ED"/>
    <w:rsid w:val="000D5340"/>
    <w:rsid w:val="000D6506"/>
    <w:rsid w:val="000E0D02"/>
    <w:rsid w:val="000E0F29"/>
    <w:rsid w:val="000E3295"/>
    <w:rsid w:val="000E34F9"/>
    <w:rsid w:val="000E4D93"/>
    <w:rsid w:val="000E4E1A"/>
    <w:rsid w:val="000E4E48"/>
    <w:rsid w:val="000E60A4"/>
    <w:rsid w:val="000F1E36"/>
    <w:rsid w:val="000F5EFD"/>
    <w:rsid w:val="000F7865"/>
    <w:rsid w:val="0010079A"/>
    <w:rsid w:val="00106480"/>
    <w:rsid w:val="00111990"/>
    <w:rsid w:val="001154FF"/>
    <w:rsid w:val="00115B49"/>
    <w:rsid w:val="00116045"/>
    <w:rsid w:val="00120680"/>
    <w:rsid w:val="001215DD"/>
    <w:rsid w:val="00124643"/>
    <w:rsid w:val="001274A5"/>
    <w:rsid w:val="001307D0"/>
    <w:rsid w:val="001314FD"/>
    <w:rsid w:val="001370CE"/>
    <w:rsid w:val="0013736C"/>
    <w:rsid w:val="00137E59"/>
    <w:rsid w:val="001463A7"/>
    <w:rsid w:val="001515EC"/>
    <w:rsid w:val="0015313D"/>
    <w:rsid w:val="00153F65"/>
    <w:rsid w:val="00157B59"/>
    <w:rsid w:val="00160168"/>
    <w:rsid w:val="00163271"/>
    <w:rsid w:val="001651B2"/>
    <w:rsid w:val="0016752C"/>
    <w:rsid w:val="0016759E"/>
    <w:rsid w:val="00170193"/>
    <w:rsid w:val="00171043"/>
    <w:rsid w:val="00171076"/>
    <w:rsid w:val="00173396"/>
    <w:rsid w:val="001746C5"/>
    <w:rsid w:val="00174D23"/>
    <w:rsid w:val="001757D1"/>
    <w:rsid w:val="0018490A"/>
    <w:rsid w:val="00194FEA"/>
    <w:rsid w:val="001A10C3"/>
    <w:rsid w:val="001A1C5D"/>
    <w:rsid w:val="001A4D37"/>
    <w:rsid w:val="001A5277"/>
    <w:rsid w:val="001B0A59"/>
    <w:rsid w:val="001B26DF"/>
    <w:rsid w:val="001B33C2"/>
    <w:rsid w:val="001B3E58"/>
    <w:rsid w:val="001B7828"/>
    <w:rsid w:val="001C096F"/>
    <w:rsid w:val="001C0DFE"/>
    <w:rsid w:val="001C341F"/>
    <w:rsid w:val="001C38F4"/>
    <w:rsid w:val="001C3C13"/>
    <w:rsid w:val="001C4F29"/>
    <w:rsid w:val="001D0BA4"/>
    <w:rsid w:val="001D6FB6"/>
    <w:rsid w:val="001D7164"/>
    <w:rsid w:val="001E1AF8"/>
    <w:rsid w:val="001E73FC"/>
    <w:rsid w:val="001F0BC9"/>
    <w:rsid w:val="001F0D7C"/>
    <w:rsid w:val="001F23E2"/>
    <w:rsid w:val="001F2AB1"/>
    <w:rsid w:val="001F7778"/>
    <w:rsid w:val="002004AC"/>
    <w:rsid w:val="002026F3"/>
    <w:rsid w:val="002030D6"/>
    <w:rsid w:val="00203EEC"/>
    <w:rsid w:val="00204338"/>
    <w:rsid w:val="00210592"/>
    <w:rsid w:val="00212382"/>
    <w:rsid w:val="0021480C"/>
    <w:rsid w:val="00214A68"/>
    <w:rsid w:val="002170BE"/>
    <w:rsid w:val="002209CB"/>
    <w:rsid w:val="00220CF7"/>
    <w:rsid w:val="002218E0"/>
    <w:rsid w:val="00221CAE"/>
    <w:rsid w:val="00222D60"/>
    <w:rsid w:val="00223CEF"/>
    <w:rsid w:val="00226217"/>
    <w:rsid w:val="0022626A"/>
    <w:rsid w:val="00230446"/>
    <w:rsid w:val="00234032"/>
    <w:rsid w:val="002357CB"/>
    <w:rsid w:val="0024172C"/>
    <w:rsid w:val="0024334B"/>
    <w:rsid w:val="002446DB"/>
    <w:rsid w:val="0025129F"/>
    <w:rsid w:val="00251886"/>
    <w:rsid w:val="0025290E"/>
    <w:rsid w:val="002532A2"/>
    <w:rsid w:val="00253D5D"/>
    <w:rsid w:val="00262511"/>
    <w:rsid w:val="00262E25"/>
    <w:rsid w:val="00267E91"/>
    <w:rsid w:val="002700B0"/>
    <w:rsid w:val="002720FA"/>
    <w:rsid w:val="00272734"/>
    <w:rsid w:val="00272F30"/>
    <w:rsid w:val="0027368E"/>
    <w:rsid w:val="002748C7"/>
    <w:rsid w:val="00281FAB"/>
    <w:rsid w:val="00282ED7"/>
    <w:rsid w:val="0028349F"/>
    <w:rsid w:val="00283570"/>
    <w:rsid w:val="002875F9"/>
    <w:rsid w:val="0028779C"/>
    <w:rsid w:val="00291F5A"/>
    <w:rsid w:val="002963B4"/>
    <w:rsid w:val="00296DCD"/>
    <w:rsid w:val="002A05B2"/>
    <w:rsid w:val="002A0A94"/>
    <w:rsid w:val="002A2583"/>
    <w:rsid w:val="002A305E"/>
    <w:rsid w:val="002A5EC2"/>
    <w:rsid w:val="002B005E"/>
    <w:rsid w:val="002B7B19"/>
    <w:rsid w:val="002B7F67"/>
    <w:rsid w:val="002C2FA3"/>
    <w:rsid w:val="002D2A19"/>
    <w:rsid w:val="002D6646"/>
    <w:rsid w:val="002D6BE0"/>
    <w:rsid w:val="002E1694"/>
    <w:rsid w:val="002E4721"/>
    <w:rsid w:val="002F238E"/>
    <w:rsid w:val="002F2776"/>
    <w:rsid w:val="002F2DAB"/>
    <w:rsid w:val="002F3075"/>
    <w:rsid w:val="002F3B7C"/>
    <w:rsid w:val="002F42FC"/>
    <w:rsid w:val="002F506A"/>
    <w:rsid w:val="002F7A5C"/>
    <w:rsid w:val="003000A9"/>
    <w:rsid w:val="0030210F"/>
    <w:rsid w:val="0030254A"/>
    <w:rsid w:val="0030585E"/>
    <w:rsid w:val="00311711"/>
    <w:rsid w:val="003122FE"/>
    <w:rsid w:val="00312A93"/>
    <w:rsid w:val="00315658"/>
    <w:rsid w:val="00316F3D"/>
    <w:rsid w:val="00320AC4"/>
    <w:rsid w:val="003216A1"/>
    <w:rsid w:val="00323D90"/>
    <w:rsid w:val="00324F47"/>
    <w:rsid w:val="00325B1E"/>
    <w:rsid w:val="003324E3"/>
    <w:rsid w:val="003326E4"/>
    <w:rsid w:val="00333252"/>
    <w:rsid w:val="003378D4"/>
    <w:rsid w:val="00341BE4"/>
    <w:rsid w:val="00342109"/>
    <w:rsid w:val="00344BB0"/>
    <w:rsid w:val="003456F9"/>
    <w:rsid w:val="00345BF7"/>
    <w:rsid w:val="00346D9E"/>
    <w:rsid w:val="00347C26"/>
    <w:rsid w:val="00350104"/>
    <w:rsid w:val="00350206"/>
    <w:rsid w:val="00351237"/>
    <w:rsid w:val="00351983"/>
    <w:rsid w:val="00351FA3"/>
    <w:rsid w:val="00353C03"/>
    <w:rsid w:val="00355313"/>
    <w:rsid w:val="0035756A"/>
    <w:rsid w:val="00363CD3"/>
    <w:rsid w:val="0036477A"/>
    <w:rsid w:val="00366B18"/>
    <w:rsid w:val="00370073"/>
    <w:rsid w:val="00371922"/>
    <w:rsid w:val="003722FA"/>
    <w:rsid w:val="00375FA7"/>
    <w:rsid w:val="00377CEE"/>
    <w:rsid w:val="003809B5"/>
    <w:rsid w:val="003833CF"/>
    <w:rsid w:val="003833D6"/>
    <w:rsid w:val="00386DE0"/>
    <w:rsid w:val="003921ED"/>
    <w:rsid w:val="00392968"/>
    <w:rsid w:val="00393940"/>
    <w:rsid w:val="003956B3"/>
    <w:rsid w:val="0039624D"/>
    <w:rsid w:val="003976EA"/>
    <w:rsid w:val="003A218B"/>
    <w:rsid w:val="003A2263"/>
    <w:rsid w:val="003A5396"/>
    <w:rsid w:val="003A5C91"/>
    <w:rsid w:val="003A5FD5"/>
    <w:rsid w:val="003B2B14"/>
    <w:rsid w:val="003B37FE"/>
    <w:rsid w:val="003B74B9"/>
    <w:rsid w:val="003B7D26"/>
    <w:rsid w:val="003C019C"/>
    <w:rsid w:val="003C43C9"/>
    <w:rsid w:val="003C5683"/>
    <w:rsid w:val="003D0D74"/>
    <w:rsid w:val="003D1622"/>
    <w:rsid w:val="003D380F"/>
    <w:rsid w:val="003D3C65"/>
    <w:rsid w:val="003D6794"/>
    <w:rsid w:val="003D6EDC"/>
    <w:rsid w:val="003D73F9"/>
    <w:rsid w:val="003E020C"/>
    <w:rsid w:val="003E1D72"/>
    <w:rsid w:val="003E4A6F"/>
    <w:rsid w:val="003E4B66"/>
    <w:rsid w:val="003F0576"/>
    <w:rsid w:val="003F0859"/>
    <w:rsid w:val="003F2057"/>
    <w:rsid w:val="003F445F"/>
    <w:rsid w:val="004023F1"/>
    <w:rsid w:val="00402A15"/>
    <w:rsid w:val="00404253"/>
    <w:rsid w:val="0040545C"/>
    <w:rsid w:val="004077CC"/>
    <w:rsid w:val="00410B6C"/>
    <w:rsid w:val="00414668"/>
    <w:rsid w:val="00417AE9"/>
    <w:rsid w:val="004220BA"/>
    <w:rsid w:val="00422512"/>
    <w:rsid w:val="0042589E"/>
    <w:rsid w:val="00427808"/>
    <w:rsid w:val="00427D90"/>
    <w:rsid w:val="0043584C"/>
    <w:rsid w:val="00436BE2"/>
    <w:rsid w:val="00437036"/>
    <w:rsid w:val="0044229E"/>
    <w:rsid w:val="0044578E"/>
    <w:rsid w:val="00445F6B"/>
    <w:rsid w:val="0045010F"/>
    <w:rsid w:val="0045088A"/>
    <w:rsid w:val="004547D3"/>
    <w:rsid w:val="00454BCB"/>
    <w:rsid w:val="004568E5"/>
    <w:rsid w:val="00457208"/>
    <w:rsid w:val="00460DBE"/>
    <w:rsid w:val="004658D7"/>
    <w:rsid w:val="00466584"/>
    <w:rsid w:val="004667B6"/>
    <w:rsid w:val="00467564"/>
    <w:rsid w:val="00473C40"/>
    <w:rsid w:val="0047698D"/>
    <w:rsid w:val="00482653"/>
    <w:rsid w:val="00485F1A"/>
    <w:rsid w:val="004865D2"/>
    <w:rsid w:val="0048693D"/>
    <w:rsid w:val="00487A8D"/>
    <w:rsid w:val="00490888"/>
    <w:rsid w:val="004921F6"/>
    <w:rsid w:val="004A53EC"/>
    <w:rsid w:val="004B0102"/>
    <w:rsid w:val="004B1297"/>
    <w:rsid w:val="004B5CE5"/>
    <w:rsid w:val="004B6828"/>
    <w:rsid w:val="004C0586"/>
    <w:rsid w:val="004C31AA"/>
    <w:rsid w:val="004C3C08"/>
    <w:rsid w:val="004D09A3"/>
    <w:rsid w:val="004D0EDE"/>
    <w:rsid w:val="004D1439"/>
    <w:rsid w:val="004D14CA"/>
    <w:rsid w:val="004D3C1B"/>
    <w:rsid w:val="004D4678"/>
    <w:rsid w:val="004E128F"/>
    <w:rsid w:val="004E41AB"/>
    <w:rsid w:val="004E7A19"/>
    <w:rsid w:val="004F77FE"/>
    <w:rsid w:val="00502350"/>
    <w:rsid w:val="005059E0"/>
    <w:rsid w:val="00506864"/>
    <w:rsid w:val="00507A97"/>
    <w:rsid w:val="00511814"/>
    <w:rsid w:val="005122B6"/>
    <w:rsid w:val="00516CAD"/>
    <w:rsid w:val="0052083D"/>
    <w:rsid w:val="0052187D"/>
    <w:rsid w:val="00527603"/>
    <w:rsid w:val="00527E88"/>
    <w:rsid w:val="0053034E"/>
    <w:rsid w:val="00530702"/>
    <w:rsid w:val="00540A5E"/>
    <w:rsid w:val="00544B8C"/>
    <w:rsid w:val="00546B46"/>
    <w:rsid w:val="005475B9"/>
    <w:rsid w:val="00552069"/>
    <w:rsid w:val="005534ED"/>
    <w:rsid w:val="00553767"/>
    <w:rsid w:val="00556584"/>
    <w:rsid w:val="00560732"/>
    <w:rsid w:val="005614C2"/>
    <w:rsid w:val="00570CBA"/>
    <w:rsid w:val="005725A7"/>
    <w:rsid w:val="005731D8"/>
    <w:rsid w:val="00575107"/>
    <w:rsid w:val="005757D7"/>
    <w:rsid w:val="00575D9B"/>
    <w:rsid w:val="00577D68"/>
    <w:rsid w:val="005809E1"/>
    <w:rsid w:val="00581667"/>
    <w:rsid w:val="00582586"/>
    <w:rsid w:val="005841A7"/>
    <w:rsid w:val="00584601"/>
    <w:rsid w:val="00585922"/>
    <w:rsid w:val="00591EC6"/>
    <w:rsid w:val="00594675"/>
    <w:rsid w:val="00594C51"/>
    <w:rsid w:val="005979C8"/>
    <w:rsid w:val="005A5EDE"/>
    <w:rsid w:val="005B1EC0"/>
    <w:rsid w:val="005B53A1"/>
    <w:rsid w:val="005B6131"/>
    <w:rsid w:val="005B7AF5"/>
    <w:rsid w:val="005C3662"/>
    <w:rsid w:val="005C37AC"/>
    <w:rsid w:val="005C3ADA"/>
    <w:rsid w:val="005C7462"/>
    <w:rsid w:val="005D63B6"/>
    <w:rsid w:val="005E1015"/>
    <w:rsid w:val="005E19C1"/>
    <w:rsid w:val="005E34E0"/>
    <w:rsid w:val="005E4195"/>
    <w:rsid w:val="005E6097"/>
    <w:rsid w:val="005E7F91"/>
    <w:rsid w:val="005F09CB"/>
    <w:rsid w:val="005F4C21"/>
    <w:rsid w:val="00600DDB"/>
    <w:rsid w:val="00605A0D"/>
    <w:rsid w:val="00607AA6"/>
    <w:rsid w:val="006151FD"/>
    <w:rsid w:val="0061596B"/>
    <w:rsid w:val="00616927"/>
    <w:rsid w:val="00621178"/>
    <w:rsid w:val="00622664"/>
    <w:rsid w:val="00624945"/>
    <w:rsid w:val="00625342"/>
    <w:rsid w:val="006311DF"/>
    <w:rsid w:val="00631242"/>
    <w:rsid w:val="00632A06"/>
    <w:rsid w:val="00633CA3"/>
    <w:rsid w:val="00635190"/>
    <w:rsid w:val="00635C98"/>
    <w:rsid w:val="006408B6"/>
    <w:rsid w:val="00641B06"/>
    <w:rsid w:val="00641C13"/>
    <w:rsid w:val="00643567"/>
    <w:rsid w:val="00647251"/>
    <w:rsid w:val="00647A89"/>
    <w:rsid w:val="00647F21"/>
    <w:rsid w:val="00651D9A"/>
    <w:rsid w:val="00652BD8"/>
    <w:rsid w:val="006545C2"/>
    <w:rsid w:val="00654D85"/>
    <w:rsid w:val="00664849"/>
    <w:rsid w:val="0067004C"/>
    <w:rsid w:val="006701C5"/>
    <w:rsid w:val="006718F8"/>
    <w:rsid w:val="00672369"/>
    <w:rsid w:val="00674A5D"/>
    <w:rsid w:val="0067514F"/>
    <w:rsid w:val="0067549D"/>
    <w:rsid w:val="0067643F"/>
    <w:rsid w:val="006809EF"/>
    <w:rsid w:val="00682973"/>
    <w:rsid w:val="006876AA"/>
    <w:rsid w:val="00687C58"/>
    <w:rsid w:val="00690407"/>
    <w:rsid w:val="0069070A"/>
    <w:rsid w:val="006907F8"/>
    <w:rsid w:val="00691D07"/>
    <w:rsid w:val="0069257B"/>
    <w:rsid w:val="00693B63"/>
    <w:rsid w:val="006959D2"/>
    <w:rsid w:val="006A01ED"/>
    <w:rsid w:val="006A43D6"/>
    <w:rsid w:val="006B16C0"/>
    <w:rsid w:val="006B663A"/>
    <w:rsid w:val="006B6BCB"/>
    <w:rsid w:val="006C057B"/>
    <w:rsid w:val="006C3850"/>
    <w:rsid w:val="006C7E0F"/>
    <w:rsid w:val="006D297E"/>
    <w:rsid w:val="006D3ABE"/>
    <w:rsid w:val="006D438E"/>
    <w:rsid w:val="006D63F8"/>
    <w:rsid w:val="006E0C22"/>
    <w:rsid w:val="006E57D8"/>
    <w:rsid w:val="006E6A4D"/>
    <w:rsid w:val="006F0FA9"/>
    <w:rsid w:val="006F3314"/>
    <w:rsid w:val="006F47DC"/>
    <w:rsid w:val="006F6453"/>
    <w:rsid w:val="006F6748"/>
    <w:rsid w:val="00701DD2"/>
    <w:rsid w:val="00702FFE"/>
    <w:rsid w:val="00704606"/>
    <w:rsid w:val="00712683"/>
    <w:rsid w:val="00713619"/>
    <w:rsid w:val="0071589F"/>
    <w:rsid w:val="00721ABC"/>
    <w:rsid w:val="007222E1"/>
    <w:rsid w:val="00727006"/>
    <w:rsid w:val="00727A86"/>
    <w:rsid w:val="00730F6F"/>
    <w:rsid w:val="0073119F"/>
    <w:rsid w:val="00734469"/>
    <w:rsid w:val="00736142"/>
    <w:rsid w:val="0073695C"/>
    <w:rsid w:val="00736C66"/>
    <w:rsid w:val="00740D51"/>
    <w:rsid w:val="00745328"/>
    <w:rsid w:val="007518A6"/>
    <w:rsid w:val="00757537"/>
    <w:rsid w:val="0076132D"/>
    <w:rsid w:val="0076344B"/>
    <w:rsid w:val="007646D0"/>
    <w:rsid w:val="00764D6B"/>
    <w:rsid w:val="00766412"/>
    <w:rsid w:val="00767B4A"/>
    <w:rsid w:val="00770493"/>
    <w:rsid w:val="00776CD4"/>
    <w:rsid w:val="0078147B"/>
    <w:rsid w:val="00782092"/>
    <w:rsid w:val="007825F7"/>
    <w:rsid w:val="0078283C"/>
    <w:rsid w:val="00782F9C"/>
    <w:rsid w:val="007831DF"/>
    <w:rsid w:val="00785466"/>
    <w:rsid w:val="007858D8"/>
    <w:rsid w:val="00792C2D"/>
    <w:rsid w:val="0079397E"/>
    <w:rsid w:val="00795866"/>
    <w:rsid w:val="007971CD"/>
    <w:rsid w:val="00797D70"/>
    <w:rsid w:val="007A615E"/>
    <w:rsid w:val="007A7BF1"/>
    <w:rsid w:val="007B00B5"/>
    <w:rsid w:val="007B1A76"/>
    <w:rsid w:val="007B4C44"/>
    <w:rsid w:val="007C3E1B"/>
    <w:rsid w:val="007C49F6"/>
    <w:rsid w:val="007C517A"/>
    <w:rsid w:val="007C64D9"/>
    <w:rsid w:val="007D4C18"/>
    <w:rsid w:val="007E029C"/>
    <w:rsid w:val="007E17D1"/>
    <w:rsid w:val="007E208D"/>
    <w:rsid w:val="007E2B11"/>
    <w:rsid w:val="007F2392"/>
    <w:rsid w:val="007F379F"/>
    <w:rsid w:val="007F37F2"/>
    <w:rsid w:val="007F3C25"/>
    <w:rsid w:val="007F4923"/>
    <w:rsid w:val="007F577E"/>
    <w:rsid w:val="007F7AEB"/>
    <w:rsid w:val="007F7F7D"/>
    <w:rsid w:val="00804A08"/>
    <w:rsid w:val="008062BF"/>
    <w:rsid w:val="0081106B"/>
    <w:rsid w:val="00813504"/>
    <w:rsid w:val="00814FD4"/>
    <w:rsid w:val="00820C38"/>
    <w:rsid w:val="00830078"/>
    <w:rsid w:val="00831BF3"/>
    <w:rsid w:val="00834443"/>
    <w:rsid w:val="00835FCF"/>
    <w:rsid w:val="0083681E"/>
    <w:rsid w:val="00836A5C"/>
    <w:rsid w:val="00840596"/>
    <w:rsid w:val="008435E2"/>
    <w:rsid w:val="008448ED"/>
    <w:rsid w:val="00846DB4"/>
    <w:rsid w:val="00847BBA"/>
    <w:rsid w:val="00850A37"/>
    <w:rsid w:val="008534B6"/>
    <w:rsid w:val="008553FE"/>
    <w:rsid w:val="00856FFA"/>
    <w:rsid w:val="00860080"/>
    <w:rsid w:val="008610E2"/>
    <w:rsid w:val="00861DF1"/>
    <w:rsid w:val="00864020"/>
    <w:rsid w:val="008674D1"/>
    <w:rsid w:val="008677A5"/>
    <w:rsid w:val="008718FD"/>
    <w:rsid w:val="008802A5"/>
    <w:rsid w:val="00880CDC"/>
    <w:rsid w:val="008815D5"/>
    <w:rsid w:val="008870F6"/>
    <w:rsid w:val="0088760D"/>
    <w:rsid w:val="008916E2"/>
    <w:rsid w:val="008918CB"/>
    <w:rsid w:val="00895215"/>
    <w:rsid w:val="00895D57"/>
    <w:rsid w:val="008A08AE"/>
    <w:rsid w:val="008A1BEF"/>
    <w:rsid w:val="008A412B"/>
    <w:rsid w:val="008A416A"/>
    <w:rsid w:val="008B07F9"/>
    <w:rsid w:val="008B34F2"/>
    <w:rsid w:val="008B49EE"/>
    <w:rsid w:val="008B543E"/>
    <w:rsid w:val="008C04F4"/>
    <w:rsid w:val="008C3D59"/>
    <w:rsid w:val="008C7572"/>
    <w:rsid w:val="008D1668"/>
    <w:rsid w:val="008D3CFA"/>
    <w:rsid w:val="008D4461"/>
    <w:rsid w:val="008D490E"/>
    <w:rsid w:val="008D58B7"/>
    <w:rsid w:val="008D5F11"/>
    <w:rsid w:val="008D76FB"/>
    <w:rsid w:val="008E2A53"/>
    <w:rsid w:val="008E5BFC"/>
    <w:rsid w:val="008E72EF"/>
    <w:rsid w:val="008E750A"/>
    <w:rsid w:val="008F42D9"/>
    <w:rsid w:val="008F4A90"/>
    <w:rsid w:val="008F6567"/>
    <w:rsid w:val="00903363"/>
    <w:rsid w:val="0090395E"/>
    <w:rsid w:val="00906D66"/>
    <w:rsid w:val="00906E6A"/>
    <w:rsid w:val="009071F3"/>
    <w:rsid w:val="0091213B"/>
    <w:rsid w:val="0091228C"/>
    <w:rsid w:val="0091290D"/>
    <w:rsid w:val="00916A12"/>
    <w:rsid w:val="009209F8"/>
    <w:rsid w:val="00921229"/>
    <w:rsid w:val="009216E9"/>
    <w:rsid w:val="00926D6F"/>
    <w:rsid w:val="00927C65"/>
    <w:rsid w:val="00930D3F"/>
    <w:rsid w:val="00936552"/>
    <w:rsid w:val="00942982"/>
    <w:rsid w:val="00943161"/>
    <w:rsid w:val="00950211"/>
    <w:rsid w:val="0095086C"/>
    <w:rsid w:val="0095715A"/>
    <w:rsid w:val="00961154"/>
    <w:rsid w:val="00963234"/>
    <w:rsid w:val="0096392E"/>
    <w:rsid w:val="009674FF"/>
    <w:rsid w:val="0096775B"/>
    <w:rsid w:val="00976556"/>
    <w:rsid w:val="00977BE1"/>
    <w:rsid w:val="00981482"/>
    <w:rsid w:val="00983B86"/>
    <w:rsid w:val="0098632D"/>
    <w:rsid w:val="00986F76"/>
    <w:rsid w:val="009873AA"/>
    <w:rsid w:val="00991657"/>
    <w:rsid w:val="009950C3"/>
    <w:rsid w:val="0099644C"/>
    <w:rsid w:val="009A29A0"/>
    <w:rsid w:val="009A3389"/>
    <w:rsid w:val="009A4D9B"/>
    <w:rsid w:val="009A5B08"/>
    <w:rsid w:val="009A5B53"/>
    <w:rsid w:val="009A5B96"/>
    <w:rsid w:val="009A63E2"/>
    <w:rsid w:val="009B2FF4"/>
    <w:rsid w:val="009B3AE6"/>
    <w:rsid w:val="009B6D03"/>
    <w:rsid w:val="009D4C6B"/>
    <w:rsid w:val="009D7242"/>
    <w:rsid w:val="009E136D"/>
    <w:rsid w:val="009E2D7C"/>
    <w:rsid w:val="009E50AF"/>
    <w:rsid w:val="009E68DF"/>
    <w:rsid w:val="009E7B0D"/>
    <w:rsid w:val="009F073E"/>
    <w:rsid w:val="009F0963"/>
    <w:rsid w:val="009F1E7E"/>
    <w:rsid w:val="009F29B7"/>
    <w:rsid w:val="009F450F"/>
    <w:rsid w:val="009F5900"/>
    <w:rsid w:val="00A01756"/>
    <w:rsid w:val="00A060F7"/>
    <w:rsid w:val="00A07AC4"/>
    <w:rsid w:val="00A11A17"/>
    <w:rsid w:val="00A138C7"/>
    <w:rsid w:val="00A14A61"/>
    <w:rsid w:val="00A14CF0"/>
    <w:rsid w:val="00A2451D"/>
    <w:rsid w:val="00A2514A"/>
    <w:rsid w:val="00A30119"/>
    <w:rsid w:val="00A311EC"/>
    <w:rsid w:val="00A353D2"/>
    <w:rsid w:val="00A35981"/>
    <w:rsid w:val="00A37737"/>
    <w:rsid w:val="00A404C5"/>
    <w:rsid w:val="00A408CA"/>
    <w:rsid w:val="00A40ACB"/>
    <w:rsid w:val="00A4200E"/>
    <w:rsid w:val="00A431F2"/>
    <w:rsid w:val="00A43F1D"/>
    <w:rsid w:val="00A44379"/>
    <w:rsid w:val="00A45184"/>
    <w:rsid w:val="00A47C1F"/>
    <w:rsid w:val="00A54F33"/>
    <w:rsid w:val="00A55569"/>
    <w:rsid w:val="00A563CC"/>
    <w:rsid w:val="00A563EC"/>
    <w:rsid w:val="00A648E8"/>
    <w:rsid w:val="00A66E9E"/>
    <w:rsid w:val="00A7115B"/>
    <w:rsid w:val="00A73956"/>
    <w:rsid w:val="00A75483"/>
    <w:rsid w:val="00A758BD"/>
    <w:rsid w:val="00A91B78"/>
    <w:rsid w:val="00A93909"/>
    <w:rsid w:val="00A962B5"/>
    <w:rsid w:val="00A96E1C"/>
    <w:rsid w:val="00AA20CA"/>
    <w:rsid w:val="00AA566B"/>
    <w:rsid w:val="00AB4B90"/>
    <w:rsid w:val="00AB6F2C"/>
    <w:rsid w:val="00AC0332"/>
    <w:rsid w:val="00AC6BE2"/>
    <w:rsid w:val="00AC7094"/>
    <w:rsid w:val="00AD0F20"/>
    <w:rsid w:val="00AD1161"/>
    <w:rsid w:val="00AD7AE3"/>
    <w:rsid w:val="00AD7D9E"/>
    <w:rsid w:val="00AE63A4"/>
    <w:rsid w:val="00AE760D"/>
    <w:rsid w:val="00AF1B89"/>
    <w:rsid w:val="00AF1EFB"/>
    <w:rsid w:val="00AF4398"/>
    <w:rsid w:val="00AF65D6"/>
    <w:rsid w:val="00B03AB7"/>
    <w:rsid w:val="00B0442B"/>
    <w:rsid w:val="00B0589B"/>
    <w:rsid w:val="00B106C6"/>
    <w:rsid w:val="00B12A11"/>
    <w:rsid w:val="00B12BCB"/>
    <w:rsid w:val="00B162DE"/>
    <w:rsid w:val="00B16B79"/>
    <w:rsid w:val="00B22834"/>
    <w:rsid w:val="00B2411F"/>
    <w:rsid w:val="00B3523B"/>
    <w:rsid w:val="00B37DF0"/>
    <w:rsid w:val="00B41413"/>
    <w:rsid w:val="00B42F16"/>
    <w:rsid w:val="00B4469B"/>
    <w:rsid w:val="00B44E17"/>
    <w:rsid w:val="00B45645"/>
    <w:rsid w:val="00B51461"/>
    <w:rsid w:val="00B526B6"/>
    <w:rsid w:val="00B5649D"/>
    <w:rsid w:val="00B6052F"/>
    <w:rsid w:val="00B628F6"/>
    <w:rsid w:val="00B705D6"/>
    <w:rsid w:val="00B71002"/>
    <w:rsid w:val="00B72E69"/>
    <w:rsid w:val="00B747B7"/>
    <w:rsid w:val="00B76F3B"/>
    <w:rsid w:val="00B80617"/>
    <w:rsid w:val="00B82C63"/>
    <w:rsid w:val="00B848FC"/>
    <w:rsid w:val="00B85D32"/>
    <w:rsid w:val="00B86156"/>
    <w:rsid w:val="00B87303"/>
    <w:rsid w:val="00B92F62"/>
    <w:rsid w:val="00B96F0B"/>
    <w:rsid w:val="00BA1847"/>
    <w:rsid w:val="00BA4824"/>
    <w:rsid w:val="00BA5161"/>
    <w:rsid w:val="00BB08B2"/>
    <w:rsid w:val="00BB22EF"/>
    <w:rsid w:val="00BB4672"/>
    <w:rsid w:val="00BB5CDD"/>
    <w:rsid w:val="00BC079A"/>
    <w:rsid w:val="00BC2C51"/>
    <w:rsid w:val="00BC6343"/>
    <w:rsid w:val="00BD1FB7"/>
    <w:rsid w:val="00BD7064"/>
    <w:rsid w:val="00BF1BC0"/>
    <w:rsid w:val="00BF4471"/>
    <w:rsid w:val="00C05176"/>
    <w:rsid w:val="00C05D37"/>
    <w:rsid w:val="00C07F42"/>
    <w:rsid w:val="00C11B7F"/>
    <w:rsid w:val="00C126BD"/>
    <w:rsid w:val="00C12B1A"/>
    <w:rsid w:val="00C136E0"/>
    <w:rsid w:val="00C13CB6"/>
    <w:rsid w:val="00C148FE"/>
    <w:rsid w:val="00C15D9F"/>
    <w:rsid w:val="00C173A2"/>
    <w:rsid w:val="00C17860"/>
    <w:rsid w:val="00C30C4F"/>
    <w:rsid w:val="00C334B7"/>
    <w:rsid w:val="00C3654F"/>
    <w:rsid w:val="00C36B57"/>
    <w:rsid w:val="00C37738"/>
    <w:rsid w:val="00C404D7"/>
    <w:rsid w:val="00C40811"/>
    <w:rsid w:val="00C43374"/>
    <w:rsid w:val="00C436BD"/>
    <w:rsid w:val="00C54219"/>
    <w:rsid w:val="00C57698"/>
    <w:rsid w:val="00C615A2"/>
    <w:rsid w:val="00C61C7F"/>
    <w:rsid w:val="00C64030"/>
    <w:rsid w:val="00C6678F"/>
    <w:rsid w:val="00C66E20"/>
    <w:rsid w:val="00C72217"/>
    <w:rsid w:val="00C75A69"/>
    <w:rsid w:val="00C75DAD"/>
    <w:rsid w:val="00C773DA"/>
    <w:rsid w:val="00C81EB6"/>
    <w:rsid w:val="00C84CCD"/>
    <w:rsid w:val="00C85667"/>
    <w:rsid w:val="00C86375"/>
    <w:rsid w:val="00C87F22"/>
    <w:rsid w:val="00C9123D"/>
    <w:rsid w:val="00C91305"/>
    <w:rsid w:val="00C94694"/>
    <w:rsid w:val="00C952FD"/>
    <w:rsid w:val="00C97900"/>
    <w:rsid w:val="00CA0571"/>
    <w:rsid w:val="00CA1404"/>
    <w:rsid w:val="00CB4519"/>
    <w:rsid w:val="00CB52DD"/>
    <w:rsid w:val="00CB55C8"/>
    <w:rsid w:val="00CB55E3"/>
    <w:rsid w:val="00CB58D6"/>
    <w:rsid w:val="00CB7948"/>
    <w:rsid w:val="00CC18CD"/>
    <w:rsid w:val="00CC57AC"/>
    <w:rsid w:val="00CD55D6"/>
    <w:rsid w:val="00CD7242"/>
    <w:rsid w:val="00CE0555"/>
    <w:rsid w:val="00CE176A"/>
    <w:rsid w:val="00CE1A1A"/>
    <w:rsid w:val="00CE225E"/>
    <w:rsid w:val="00CE6073"/>
    <w:rsid w:val="00CE6951"/>
    <w:rsid w:val="00CF0956"/>
    <w:rsid w:val="00CF13B5"/>
    <w:rsid w:val="00CF37EC"/>
    <w:rsid w:val="00CF490D"/>
    <w:rsid w:val="00CF7197"/>
    <w:rsid w:val="00D00C45"/>
    <w:rsid w:val="00D0101D"/>
    <w:rsid w:val="00D0201C"/>
    <w:rsid w:val="00D02994"/>
    <w:rsid w:val="00D04BE8"/>
    <w:rsid w:val="00D103BB"/>
    <w:rsid w:val="00D1134B"/>
    <w:rsid w:val="00D115B5"/>
    <w:rsid w:val="00D12F95"/>
    <w:rsid w:val="00D20DFB"/>
    <w:rsid w:val="00D21EF8"/>
    <w:rsid w:val="00D23425"/>
    <w:rsid w:val="00D25760"/>
    <w:rsid w:val="00D268FE"/>
    <w:rsid w:val="00D272AC"/>
    <w:rsid w:val="00D3028A"/>
    <w:rsid w:val="00D310AA"/>
    <w:rsid w:val="00D32FF1"/>
    <w:rsid w:val="00D46B9C"/>
    <w:rsid w:val="00D53B2B"/>
    <w:rsid w:val="00D54F37"/>
    <w:rsid w:val="00D618CF"/>
    <w:rsid w:val="00D62464"/>
    <w:rsid w:val="00D72422"/>
    <w:rsid w:val="00D72916"/>
    <w:rsid w:val="00D76F36"/>
    <w:rsid w:val="00D805B1"/>
    <w:rsid w:val="00D82B86"/>
    <w:rsid w:val="00D87A61"/>
    <w:rsid w:val="00D9036F"/>
    <w:rsid w:val="00D913D3"/>
    <w:rsid w:val="00D919D6"/>
    <w:rsid w:val="00D92143"/>
    <w:rsid w:val="00D97E84"/>
    <w:rsid w:val="00DA0A47"/>
    <w:rsid w:val="00DA25F9"/>
    <w:rsid w:val="00DA268B"/>
    <w:rsid w:val="00DA2FEB"/>
    <w:rsid w:val="00DA35BB"/>
    <w:rsid w:val="00DB0126"/>
    <w:rsid w:val="00DB185F"/>
    <w:rsid w:val="00DC268E"/>
    <w:rsid w:val="00DC3F73"/>
    <w:rsid w:val="00DC4682"/>
    <w:rsid w:val="00DC4DF8"/>
    <w:rsid w:val="00DC510D"/>
    <w:rsid w:val="00DC792F"/>
    <w:rsid w:val="00DD0516"/>
    <w:rsid w:val="00DD298C"/>
    <w:rsid w:val="00DD3530"/>
    <w:rsid w:val="00DD63CE"/>
    <w:rsid w:val="00DD689E"/>
    <w:rsid w:val="00DE1268"/>
    <w:rsid w:val="00DE1AD2"/>
    <w:rsid w:val="00DE30EE"/>
    <w:rsid w:val="00DE3B9A"/>
    <w:rsid w:val="00DE42E0"/>
    <w:rsid w:val="00DE7E29"/>
    <w:rsid w:val="00DF0827"/>
    <w:rsid w:val="00DF306A"/>
    <w:rsid w:val="00DF75DE"/>
    <w:rsid w:val="00DF7DD7"/>
    <w:rsid w:val="00DF7E85"/>
    <w:rsid w:val="00E00264"/>
    <w:rsid w:val="00E025D9"/>
    <w:rsid w:val="00E076B0"/>
    <w:rsid w:val="00E10DA8"/>
    <w:rsid w:val="00E1256F"/>
    <w:rsid w:val="00E16856"/>
    <w:rsid w:val="00E2104F"/>
    <w:rsid w:val="00E21B04"/>
    <w:rsid w:val="00E26864"/>
    <w:rsid w:val="00E30C3F"/>
    <w:rsid w:val="00E31629"/>
    <w:rsid w:val="00E32492"/>
    <w:rsid w:val="00E330B7"/>
    <w:rsid w:val="00E37CB2"/>
    <w:rsid w:val="00E37D9D"/>
    <w:rsid w:val="00E4026D"/>
    <w:rsid w:val="00E42B67"/>
    <w:rsid w:val="00E434C5"/>
    <w:rsid w:val="00E43B87"/>
    <w:rsid w:val="00E448A2"/>
    <w:rsid w:val="00E46264"/>
    <w:rsid w:val="00E467D8"/>
    <w:rsid w:val="00E5076C"/>
    <w:rsid w:val="00E5182A"/>
    <w:rsid w:val="00E54132"/>
    <w:rsid w:val="00E553B1"/>
    <w:rsid w:val="00E57074"/>
    <w:rsid w:val="00E57FDC"/>
    <w:rsid w:val="00E6424B"/>
    <w:rsid w:val="00E66A01"/>
    <w:rsid w:val="00E671F2"/>
    <w:rsid w:val="00E71F93"/>
    <w:rsid w:val="00E724FF"/>
    <w:rsid w:val="00E75E26"/>
    <w:rsid w:val="00E7789F"/>
    <w:rsid w:val="00E8041E"/>
    <w:rsid w:val="00E843CF"/>
    <w:rsid w:val="00E8489D"/>
    <w:rsid w:val="00E91605"/>
    <w:rsid w:val="00E93F07"/>
    <w:rsid w:val="00EA3834"/>
    <w:rsid w:val="00EA3C2F"/>
    <w:rsid w:val="00EA3FD6"/>
    <w:rsid w:val="00EA4316"/>
    <w:rsid w:val="00EA543F"/>
    <w:rsid w:val="00EB4987"/>
    <w:rsid w:val="00EB74CA"/>
    <w:rsid w:val="00EC4C30"/>
    <w:rsid w:val="00EC58A9"/>
    <w:rsid w:val="00EC7967"/>
    <w:rsid w:val="00ED1120"/>
    <w:rsid w:val="00ED2695"/>
    <w:rsid w:val="00ED2CD1"/>
    <w:rsid w:val="00ED3435"/>
    <w:rsid w:val="00ED603A"/>
    <w:rsid w:val="00ED6F30"/>
    <w:rsid w:val="00ED7DA2"/>
    <w:rsid w:val="00EE0269"/>
    <w:rsid w:val="00EE2755"/>
    <w:rsid w:val="00EE3552"/>
    <w:rsid w:val="00EF2716"/>
    <w:rsid w:val="00F00048"/>
    <w:rsid w:val="00F00562"/>
    <w:rsid w:val="00F00684"/>
    <w:rsid w:val="00F00F8A"/>
    <w:rsid w:val="00F0331C"/>
    <w:rsid w:val="00F04B5C"/>
    <w:rsid w:val="00F06102"/>
    <w:rsid w:val="00F06D29"/>
    <w:rsid w:val="00F12E8D"/>
    <w:rsid w:val="00F14AB3"/>
    <w:rsid w:val="00F16E77"/>
    <w:rsid w:val="00F176EE"/>
    <w:rsid w:val="00F20578"/>
    <w:rsid w:val="00F20862"/>
    <w:rsid w:val="00F22F44"/>
    <w:rsid w:val="00F235A3"/>
    <w:rsid w:val="00F249D2"/>
    <w:rsid w:val="00F2501B"/>
    <w:rsid w:val="00F31367"/>
    <w:rsid w:val="00F3359F"/>
    <w:rsid w:val="00F35AFE"/>
    <w:rsid w:val="00F3609E"/>
    <w:rsid w:val="00F416EC"/>
    <w:rsid w:val="00F44CDE"/>
    <w:rsid w:val="00F44DA8"/>
    <w:rsid w:val="00F44F3F"/>
    <w:rsid w:val="00F4570D"/>
    <w:rsid w:val="00F45B5A"/>
    <w:rsid w:val="00F4735E"/>
    <w:rsid w:val="00F524D1"/>
    <w:rsid w:val="00F5257D"/>
    <w:rsid w:val="00F5328F"/>
    <w:rsid w:val="00F5464B"/>
    <w:rsid w:val="00F5637B"/>
    <w:rsid w:val="00F60892"/>
    <w:rsid w:val="00F6532C"/>
    <w:rsid w:val="00F65D9E"/>
    <w:rsid w:val="00F67857"/>
    <w:rsid w:val="00F72500"/>
    <w:rsid w:val="00F73F77"/>
    <w:rsid w:val="00F76127"/>
    <w:rsid w:val="00F76372"/>
    <w:rsid w:val="00F766AD"/>
    <w:rsid w:val="00F80046"/>
    <w:rsid w:val="00F820A0"/>
    <w:rsid w:val="00F82B03"/>
    <w:rsid w:val="00F84883"/>
    <w:rsid w:val="00F85C0D"/>
    <w:rsid w:val="00F860F6"/>
    <w:rsid w:val="00F8702A"/>
    <w:rsid w:val="00F878D0"/>
    <w:rsid w:val="00FA1C23"/>
    <w:rsid w:val="00FA347B"/>
    <w:rsid w:val="00FA387D"/>
    <w:rsid w:val="00FB10C7"/>
    <w:rsid w:val="00FB2D0A"/>
    <w:rsid w:val="00FB315C"/>
    <w:rsid w:val="00FB5C30"/>
    <w:rsid w:val="00FB6525"/>
    <w:rsid w:val="00FD0418"/>
    <w:rsid w:val="00FD1BA7"/>
    <w:rsid w:val="00FE1067"/>
    <w:rsid w:val="00FF7680"/>
    <w:rsid w:val="024A415D"/>
    <w:rsid w:val="03EC8502"/>
    <w:rsid w:val="0BED818A"/>
    <w:rsid w:val="1088E72F"/>
    <w:rsid w:val="16C0D29A"/>
    <w:rsid w:val="1AD00A92"/>
    <w:rsid w:val="1B17BEF7"/>
    <w:rsid w:val="1C587212"/>
    <w:rsid w:val="1FEA5D5C"/>
    <w:rsid w:val="28CE4908"/>
    <w:rsid w:val="2E926699"/>
    <w:rsid w:val="2F556591"/>
    <w:rsid w:val="30FD2C78"/>
    <w:rsid w:val="316C38D8"/>
    <w:rsid w:val="36006775"/>
    <w:rsid w:val="3B6AF3FC"/>
    <w:rsid w:val="3E4244E3"/>
    <w:rsid w:val="3FA47526"/>
    <w:rsid w:val="42239FED"/>
    <w:rsid w:val="42C9AFA7"/>
    <w:rsid w:val="47C09B78"/>
    <w:rsid w:val="4B490E3E"/>
    <w:rsid w:val="4F36AC1D"/>
    <w:rsid w:val="5CF92534"/>
    <w:rsid w:val="5D45E53C"/>
    <w:rsid w:val="5F739271"/>
    <w:rsid w:val="63E121EE"/>
    <w:rsid w:val="64E5BFC4"/>
    <w:rsid w:val="65D77FC2"/>
    <w:rsid w:val="673B39ED"/>
    <w:rsid w:val="6C02F19B"/>
    <w:rsid w:val="6D528224"/>
    <w:rsid w:val="755AE224"/>
    <w:rsid w:val="7A350CC0"/>
    <w:rsid w:val="7A938AAB"/>
    <w:rsid w:val="7CD8C84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B4C"/>
  <w15:docId w15:val="{3DB03B79-B849-43F7-A1EC-32CFA8701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82F9C"/>
    <w:pPr>
      <w:keepNext/>
      <w:keepLines/>
      <w:spacing w:before="240" w:after="0"/>
      <w:outlineLvl w:val="0"/>
    </w:pPr>
    <w:rPr>
      <w:rFonts w:ascii="Arial" w:eastAsiaTheme="majorEastAsia" w:hAnsi="Arial" w:cstheme="majorBidi"/>
      <w:b/>
      <w:color w:val="4472C4" w:themeColor="accent1"/>
      <w:sz w:val="24"/>
      <w:szCs w:val="32"/>
    </w:rPr>
  </w:style>
  <w:style w:type="paragraph" w:styleId="Ttulo2">
    <w:name w:val="heading 2"/>
    <w:basedOn w:val="Ttulo1"/>
    <w:next w:val="Normal"/>
    <w:link w:val="Ttulo2Char"/>
    <w:uiPriority w:val="9"/>
    <w:unhideWhenUsed/>
    <w:qFormat/>
    <w:rsid w:val="00782F9C"/>
    <w:pPr>
      <w:spacing w:before="40"/>
      <w:outlineLvl w:val="1"/>
    </w:pPr>
    <w:rPr>
      <w:color w:val="2F5496" w:themeColor="accent1" w:themeShade="BF"/>
      <w:szCs w:val="26"/>
    </w:rPr>
  </w:style>
  <w:style w:type="paragraph" w:styleId="Ttulo3">
    <w:name w:val="heading 3"/>
    <w:basedOn w:val="Normal"/>
    <w:next w:val="Normal"/>
    <w:link w:val="Ttulo3Char"/>
    <w:uiPriority w:val="9"/>
    <w:unhideWhenUsed/>
    <w:qFormat/>
    <w:rsid w:val="00782F9C"/>
    <w:pPr>
      <w:keepNext/>
      <w:keepLines/>
      <w:spacing w:before="40" w:after="0"/>
      <w:outlineLvl w:val="2"/>
    </w:pPr>
    <w:rPr>
      <w:rFonts w:ascii="Arial" w:eastAsiaTheme="majorEastAsia" w:hAnsi="Arial" w:cstheme="majorBidi"/>
      <w:b/>
      <w:color w:val="ED7D31" w:themeColor="accent2"/>
      <w:sz w:val="24"/>
      <w:szCs w:val="24"/>
    </w:rPr>
  </w:style>
  <w:style w:type="paragraph" w:styleId="Ttulo4">
    <w:name w:val="heading 4"/>
    <w:basedOn w:val="Normal"/>
    <w:next w:val="Normal"/>
    <w:link w:val="Ttulo4Char"/>
    <w:uiPriority w:val="9"/>
    <w:unhideWhenUsed/>
    <w:qFormat/>
    <w:rsid w:val="00664849"/>
    <w:pPr>
      <w:keepNext/>
      <w:keepLines/>
      <w:spacing w:before="40" w:after="0"/>
      <w:jc w:val="both"/>
      <w:outlineLvl w:val="3"/>
    </w:pPr>
    <w:rPr>
      <w:rFonts w:ascii="Arial" w:eastAsiaTheme="majorEastAsia" w:hAnsi="Arial" w:cstheme="majorBidi"/>
      <w:b/>
      <w:i/>
      <w:iCs/>
      <w:color w:val="4472C4" w:themeColor="accent1"/>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aiconTtulo">
    <w:name w:val="Maicon Título"/>
    <w:basedOn w:val="Normal"/>
    <w:link w:val="MaiconTtuloChar"/>
    <w:qFormat/>
    <w:rsid w:val="009A5B96"/>
    <w:pPr>
      <w:spacing w:after="0" w:line="380" w:lineRule="exact"/>
      <w:jc w:val="both"/>
    </w:pPr>
    <w:rPr>
      <w:rFonts w:ascii="Garamond" w:eastAsia="Times New Roman" w:hAnsi="Garamond" w:cs="Times New Roman"/>
      <w:b/>
      <w:bCs/>
      <w:sz w:val="24"/>
      <w:szCs w:val="24"/>
      <w:lang w:eastAsia="pt-BR"/>
    </w:rPr>
  </w:style>
  <w:style w:type="character" w:customStyle="1" w:styleId="MaiconTtuloChar">
    <w:name w:val="Maicon Título Char"/>
    <w:basedOn w:val="Fontepargpadro"/>
    <w:link w:val="MaiconTtulo"/>
    <w:qFormat/>
    <w:rsid w:val="009A5B96"/>
    <w:rPr>
      <w:rFonts w:ascii="Garamond" w:eastAsia="Times New Roman" w:hAnsi="Garamond" w:cs="Times New Roman"/>
      <w:b/>
      <w:bCs/>
      <w:sz w:val="24"/>
      <w:szCs w:val="24"/>
      <w:lang w:eastAsia="pt-BR"/>
    </w:rPr>
  </w:style>
  <w:style w:type="paragraph" w:styleId="Subttulo">
    <w:name w:val="Subtitle"/>
    <w:basedOn w:val="Normal"/>
    <w:next w:val="Normal"/>
    <w:link w:val="SubttuloChar"/>
    <w:uiPriority w:val="11"/>
    <w:qFormat/>
    <w:rsid w:val="00782F9C"/>
    <w:pPr>
      <w:numPr>
        <w:ilvl w:val="1"/>
      </w:numPr>
      <w:spacing w:after="0" w:line="380" w:lineRule="exact"/>
    </w:pPr>
    <w:rPr>
      <w:rFonts w:ascii="Arial" w:eastAsiaTheme="minorEastAsia" w:hAnsi="Arial"/>
      <w:b/>
      <w:color w:val="ED7D31" w:themeColor="accent2"/>
      <w:spacing w:val="15"/>
      <w:sz w:val="24"/>
      <w:lang w:eastAsia="pt-BR"/>
    </w:rPr>
  </w:style>
  <w:style w:type="character" w:customStyle="1" w:styleId="SubttuloChar">
    <w:name w:val="Subtítulo Char"/>
    <w:basedOn w:val="Fontepargpadro"/>
    <w:link w:val="Subttulo"/>
    <w:uiPriority w:val="11"/>
    <w:qFormat/>
    <w:rsid w:val="00782F9C"/>
    <w:rPr>
      <w:rFonts w:ascii="Arial" w:eastAsiaTheme="minorEastAsia" w:hAnsi="Arial"/>
      <w:b/>
      <w:color w:val="ED7D31" w:themeColor="accent2"/>
      <w:spacing w:val="15"/>
      <w:sz w:val="24"/>
      <w:lang w:eastAsia="pt-BR"/>
    </w:rPr>
  </w:style>
  <w:style w:type="paragraph" w:styleId="PargrafodaLista">
    <w:name w:val="List Paragraph"/>
    <w:basedOn w:val="Normal"/>
    <w:link w:val="PargrafodaListaChar"/>
    <w:uiPriority w:val="34"/>
    <w:qFormat/>
    <w:rsid w:val="00861DF1"/>
    <w:pPr>
      <w:ind w:left="720"/>
      <w:contextualSpacing/>
    </w:pPr>
  </w:style>
  <w:style w:type="paragraph" w:styleId="Textodenotaderodap">
    <w:name w:val="footnote text"/>
    <w:aliases w:val="Footnote Text Char,Nota de rodapé,fn,ALTS FOOTNOTE,Char Char,Footnote ak,Char3,Char3 Char,Char3 Char Char,Char3 Char Char Char Char,Char3 Char Char Char Char Char Char,Texto de nota de rodapé Char Char,Texto de nota de rodapé1"/>
    <w:basedOn w:val="Normal"/>
    <w:link w:val="TextodenotaderodapChar"/>
    <w:uiPriority w:val="99"/>
    <w:unhideWhenUsed/>
    <w:qFormat/>
    <w:rsid w:val="00E076B0"/>
    <w:pPr>
      <w:spacing w:after="0" w:line="240" w:lineRule="auto"/>
    </w:pPr>
    <w:rPr>
      <w:sz w:val="20"/>
      <w:szCs w:val="20"/>
    </w:rPr>
  </w:style>
  <w:style w:type="character" w:customStyle="1" w:styleId="TextodenotaderodapChar">
    <w:name w:val="Texto de nota de rodapé Char"/>
    <w:aliases w:val="Footnote Text Char Char,Nota de rodapé Char,fn Char,ALTS FOOTNOTE Char,Char Char Char,Footnote ak Char,Char3 Char1,Char3 Char Char1,Char3 Char Char Char,Char3 Char Char Char Char Char,Char3 Char Char Char Char Char Char Char"/>
    <w:basedOn w:val="Fontepargpadro"/>
    <w:link w:val="Textodenotaderodap"/>
    <w:uiPriority w:val="99"/>
    <w:qFormat/>
    <w:rsid w:val="00E076B0"/>
    <w:rPr>
      <w:sz w:val="20"/>
      <w:szCs w:val="20"/>
    </w:rPr>
  </w:style>
  <w:style w:type="character" w:styleId="Refdenotaderodap">
    <w:name w:val="footnote reference"/>
    <w:aliases w:val="Stinking Styles13,sobrescrito"/>
    <w:basedOn w:val="Fontepargpadro"/>
    <w:uiPriority w:val="99"/>
    <w:unhideWhenUsed/>
    <w:qFormat/>
    <w:rsid w:val="00E076B0"/>
    <w:rPr>
      <w:vertAlign w:val="superscript"/>
    </w:rPr>
  </w:style>
  <w:style w:type="character" w:styleId="Hyperlink">
    <w:name w:val="Hyperlink"/>
    <w:basedOn w:val="Fontepargpadro"/>
    <w:uiPriority w:val="99"/>
    <w:unhideWhenUsed/>
    <w:qFormat/>
    <w:rsid w:val="008A1BEF"/>
    <w:rPr>
      <w:color w:val="0563C1" w:themeColor="hyperlink"/>
      <w:u w:val="single"/>
    </w:rPr>
  </w:style>
  <w:style w:type="character" w:styleId="MenoPendente">
    <w:name w:val="Unresolved Mention"/>
    <w:basedOn w:val="Fontepargpadro"/>
    <w:uiPriority w:val="99"/>
    <w:semiHidden/>
    <w:unhideWhenUsed/>
    <w:rsid w:val="008A1BEF"/>
    <w:rPr>
      <w:color w:val="605E5C"/>
      <w:shd w:val="clear" w:color="auto" w:fill="E1DFDD"/>
    </w:rPr>
  </w:style>
  <w:style w:type="paragraph" w:styleId="Cabealho">
    <w:name w:val="header"/>
    <w:basedOn w:val="Normal"/>
    <w:link w:val="CabealhoChar"/>
    <w:uiPriority w:val="99"/>
    <w:unhideWhenUsed/>
    <w:qFormat/>
    <w:rsid w:val="00E43B87"/>
    <w:pPr>
      <w:tabs>
        <w:tab w:val="center" w:pos="4252"/>
        <w:tab w:val="right" w:pos="8504"/>
      </w:tabs>
      <w:spacing w:after="0" w:line="240" w:lineRule="auto"/>
    </w:pPr>
  </w:style>
  <w:style w:type="character" w:customStyle="1" w:styleId="CabealhoChar">
    <w:name w:val="Cabeçalho Char"/>
    <w:basedOn w:val="Fontepargpadro"/>
    <w:link w:val="Cabealho"/>
    <w:uiPriority w:val="99"/>
    <w:qFormat/>
    <w:rsid w:val="00E43B87"/>
  </w:style>
  <w:style w:type="paragraph" w:styleId="Rodap">
    <w:name w:val="footer"/>
    <w:basedOn w:val="Normal"/>
    <w:link w:val="RodapChar"/>
    <w:uiPriority w:val="99"/>
    <w:unhideWhenUsed/>
    <w:qFormat/>
    <w:rsid w:val="00E43B87"/>
    <w:pPr>
      <w:tabs>
        <w:tab w:val="center" w:pos="4252"/>
        <w:tab w:val="right" w:pos="8504"/>
      </w:tabs>
      <w:spacing w:after="0" w:line="240" w:lineRule="auto"/>
    </w:pPr>
  </w:style>
  <w:style w:type="character" w:customStyle="1" w:styleId="RodapChar">
    <w:name w:val="Rodapé Char"/>
    <w:basedOn w:val="Fontepargpadro"/>
    <w:link w:val="Rodap"/>
    <w:uiPriority w:val="99"/>
    <w:qFormat/>
    <w:rsid w:val="00E43B87"/>
  </w:style>
  <w:style w:type="table" w:styleId="Tabelacomgrade">
    <w:name w:val="Table Grid"/>
    <w:basedOn w:val="Tabelanormal"/>
    <w:uiPriority w:val="39"/>
    <w:qFormat/>
    <w:rsid w:val="000E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qFormat/>
    <w:rsid w:val="00782F9C"/>
    <w:rPr>
      <w:rFonts w:ascii="Arial" w:eastAsiaTheme="majorEastAsia" w:hAnsi="Arial" w:cstheme="majorBidi"/>
      <w:b/>
      <w:color w:val="4472C4" w:themeColor="accent1"/>
      <w:sz w:val="24"/>
      <w:szCs w:val="32"/>
    </w:rPr>
  </w:style>
  <w:style w:type="character" w:customStyle="1" w:styleId="Ttulo2Char">
    <w:name w:val="Título 2 Char"/>
    <w:basedOn w:val="Fontepargpadro"/>
    <w:link w:val="Ttulo2"/>
    <w:uiPriority w:val="9"/>
    <w:qFormat/>
    <w:rsid w:val="00782F9C"/>
    <w:rPr>
      <w:rFonts w:ascii="Arial" w:eastAsiaTheme="majorEastAsia" w:hAnsi="Arial" w:cstheme="majorBidi"/>
      <w:b/>
      <w:color w:val="2F5496" w:themeColor="accent1" w:themeShade="BF"/>
      <w:sz w:val="24"/>
      <w:szCs w:val="26"/>
    </w:rPr>
  </w:style>
  <w:style w:type="character" w:customStyle="1" w:styleId="Ttulo3Char">
    <w:name w:val="Título 3 Char"/>
    <w:basedOn w:val="Fontepargpadro"/>
    <w:link w:val="Ttulo3"/>
    <w:uiPriority w:val="9"/>
    <w:qFormat/>
    <w:rsid w:val="00782F9C"/>
    <w:rPr>
      <w:rFonts w:ascii="Arial" w:eastAsiaTheme="majorEastAsia" w:hAnsi="Arial" w:cstheme="majorBidi"/>
      <w:b/>
      <w:color w:val="ED7D31" w:themeColor="accent2"/>
      <w:sz w:val="24"/>
      <w:szCs w:val="24"/>
    </w:rPr>
  </w:style>
  <w:style w:type="character" w:customStyle="1" w:styleId="Ttulo4Char">
    <w:name w:val="Título 4 Char"/>
    <w:basedOn w:val="Fontepargpadro"/>
    <w:link w:val="Ttulo4"/>
    <w:uiPriority w:val="9"/>
    <w:qFormat/>
    <w:rsid w:val="00664849"/>
    <w:rPr>
      <w:rFonts w:ascii="Arial" w:eastAsiaTheme="majorEastAsia" w:hAnsi="Arial" w:cstheme="majorBidi"/>
      <w:b/>
      <w:i/>
      <w:iCs/>
      <w:color w:val="4472C4" w:themeColor="accent1"/>
      <w:sz w:val="24"/>
    </w:rPr>
  </w:style>
  <w:style w:type="paragraph" w:styleId="CabealhodoSumrio">
    <w:name w:val="TOC Heading"/>
    <w:basedOn w:val="Ttulo1"/>
    <w:next w:val="Normal"/>
    <w:uiPriority w:val="39"/>
    <w:unhideWhenUsed/>
    <w:qFormat/>
    <w:rsid w:val="00B51461"/>
    <w:pPr>
      <w:outlineLvl w:val="9"/>
    </w:pPr>
    <w:rPr>
      <w:rFonts w:asciiTheme="majorHAnsi" w:hAnsiTheme="majorHAnsi"/>
      <w:b w:val="0"/>
      <w:color w:val="2F5496" w:themeColor="accent1" w:themeShade="BF"/>
      <w:sz w:val="32"/>
      <w:lang w:eastAsia="pt-BR"/>
    </w:rPr>
  </w:style>
  <w:style w:type="paragraph" w:styleId="Sumrio1">
    <w:name w:val="toc 1"/>
    <w:basedOn w:val="Normal"/>
    <w:next w:val="Normal"/>
    <w:autoRedefine/>
    <w:uiPriority w:val="39"/>
    <w:unhideWhenUsed/>
    <w:qFormat/>
    <w:rsid w:val="007F37F2"/>
    <w:pPr>
      <w:tabs>
        <w:tab w:val="right" w:leader="dot" w:pos="9061"/>
      </w:tabs>
      <w:spacing w:after="100"/>
      <w:jc w:val="both"/>
    </w:pPr>
    <w:rPr>
      <w:rFonts w:ascii="Arial" w:hAnsi="Arial" w:cs="Arial"/>
      <w:b/>
      <w:bCs/>
      <w:noProof/>
      <w:color w:val="4472C4" w:themeColor="accent1"/>
      <w:sz w:val="24"/>
      <w:szCs w:val="24"/>
    </w:rPr>
  </w:style>
  <w:style w:type="paragraph" w:styleId="Sumrio2">
    <w:name w:val="toc 2"/>
    <w:basedOn w:val="Normal"/>
    <w:next w:val="Normal"/>
    <w:autoRedefine/>
    <w:uiPriority w:val="39"/>
    <w:unhideWhenUsed/>
    <w:qFormat/>
    <w:rsid w:val="008A08AE"/>
    <w:pPr>
      <w:tabs>
        <w:tab w:val="left" w:pos="567"/>
        <w:tab w:val="right" w:leader="dot" w:pos="9061"/>
      </w:tabs>
      <w:spacing w:after="100"/>
      <w:jc w:val="both"/>
    </w:pPr>
    <w:rPr>
      <w:rFonts w:ascii="Arial" w:hAnsi="Arial" w:cs="Arial"/>
      <w:b/>
      <w:bCs/>
      <w:noProof/>
      <w:color w:val="4472C4" w:themeColor="accent1"/>
      <w:sz w:val="24"/>
      <w:szCs w:val="24"/>
    </w:rPr>
  </w:style>
  <w:style w:type="paragraph" w:styleId="Sumrio3">
    <w:name w:val="toc 3"/>
    <w:basedOn w:val="Normal"/>
    <w:next w:val="Normal"/>
    <w:autoRedefine/>
    <w:uiPriority w:val="39"/>
    <w:unhideWhenUsed/>
    <w:qFormat/>
    <w:rsid w:val="00B51461"/>
    <w:pPr>
      <w:spacing w:after="100"/>
      <w:ind w:left="440"/>
    </w:pPr>
  </w:style>
  <w:style w:type="paragraph" w:styleId="Sumrio4">
    <w:name w:val="toc 4"/>
    <w:basedOn w:val="Normal"/>
    <w:next w:val="Normal"/>
    <w:autoRedefine/>
    <w:uiPriority w:val="39"/>
    <w:unhideWhenUsed/>
    <w:qFormat/>
    <w:rsid w:val="00EA4316"/>
    <w:pPr>
      <w:spacing w:after="100"/>
      <w:ind w:left="660"/>
    </w:pPr>
    <w:rPr>
      <w:rFonts w:eastAsiaTheme="minorEastAsia"/>
      <w:lang w:eastAsia="pt-BR"/>
    </w:rPr>
  </w:style>
  <w:style w:type="table" w:customStyle="1" w:styleId="NormalTable0">
    <w:name w:val="Normal Table0"/>
    <w:uiPriority w:val="2"/>
    <w:semiHidden/>
    <w:unhideWhenUsed/>
    <w:qFormat/>
    <w:rsid w:val="00351F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351FA3"/>
    <w:pPr>
      <w:widowControl w:val="0"/>
      <w:autoSpaceDE w:val="0"/>
      <w:autoSpaceDN w:val="0"/>
      <w:spacing w:after="0" w:line="240" w:lineRule="auto"/>
    </w:pPr>
    <w:rPr>
      <w:rFonts w:ascii="Calibri" w:eastAsia="Calibri" w:hAnsi="Calibri" w:cs="Calibri"/>
      <w:lang w:val="pt-PT"/>
    </w:rPr>
  </w:style>
  <w:style w:type="character" w:customStyle="1" w:styleId="CorpodetextoChar">
    <w:name w:val="Corpo de texto Char"/>
    <w:basedOn w:val="Fontepargpadro"/>
    <w:link w:val="Corpodetexto"/>
    <w:uiPriority w:val="1"/>
    <w:qFormat/>
    <w:rsid w:val="00351FA3"/>
    <w:rPr>
      <w:rFonts w:ascii="Calibri" w:eastAsia="Calibri" w:hAnsi="Calibri" w:cs="Calibri"/>
      <w:lang w:val="pt-PT"/>
    </w:rPr>
  </w:style>
  <w:style w:type="paragraph" w:customStyle="1" w:styleId="TableParagraph">
    <w:name w:val="Table Paragraph"/>
    <w:basedOn w:val="Normal"/>
    <w:uiPriority w:val="1"/>
    <w:qFormat/>
    <w:rsid w:val="00351FA3"/>
    <w:pPr>
      <w:widowControl w:val="0"/>
      <w:autoSpaceDE w:val="0"/>
      <w:autoSpaceDN w:val="0"/>
      <w:spacing w:before="54" w:after="0" w:line="240" w:lineRule="auto"/>
      <w:ind w:left="547" w:right="537"/>
      <w:jc w:val="center"/>
    </w:pPr>
    <w:rPr>
      <w:rFonts w:ascii="Calibri" w:eastAsia="Calibri" w:hAnsi="Calibri" w:cs="Calibri"/>
      <w:lang w:val="pt-PT"/>
    </w:rPr>
  </w:style>
  <w:style w:type="table" w:customStyle="1" w:styleId="Tabelacomgrade1">
    <w:name w:val="Tabela com grade1"/>
    <w:basedOn w:val="Tabelanormal"/>
    <w:next w:val="Tabelacomgrade"/>
    <w:uiPriority w:val="39"/>
    <w:qFormat/>
    <w:rsid w:val="00351F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5">
    <w:name w:val="toc 5"/>
    <w:basedOn w:val="Normal"/>
    <w:next w:val="Normal"/>
    <w:autoRedefine/>
    <w:uiPriority w:val="39"/>
    <w:unhideWhenUsed/>
    <w:qFormat/>
    <w:rsid w:val="00EA4316"/>
    <w:pPr>
      <w:spacing w:after="100"/>
      <w:ind w:left="880"/>
    </w:pPr>
    <w:rPr>
      <w:rFonts w:eastAsiaTheme="minorEastAsia"/>
      <w:lang w:eastAsia="pt-BR"/>
    </w:rPr>
  </w:style>
  <w:style w:type="paragraph" w:styleId="Sumrio6">
    <w:name w:val="toc 6"/>
    <w:basedOn w:val="Normal"/>
    <w:next w:val="Normal"/>
    <w:autoRedefine/>
    <w:uiPriority w:val="39"/>
    <w:unhideWhenUsed/>
    <w:qFormat/>
    <w:rsid w:val="00EA4316"/>
    <w:pPr>
      <w:spacing w:after="100"/>
      <w:ind w:left="1100"/>
    </w:pPr>
    <w:rPr>
      <w:rFonts w:eastAsiaTheme="minorEastAsia"/>
      <w:lang w:eastAsia="pt-BR"/>
    </w:rPr>
  </w:style>
  <w:style w:type="paragraph" w:styleId="Sumrio7">
    <w:name w:val="toc 7"/>
    <w:basedOn w:val="Normal"/>
    <w:next w:val="Normal"/>
    <w:autoRedefine/>
    <w:uiPriority w:val="39"/>
    <w:unhideWhenUsed/>
    <w:qFormat/>
    <w:rsid w:val="00EA4316"/>
    <w:pPr>
      <w:spacing w:after="100"/>
      <w:ind w:left="1320"/>
    </w:pPr>
    <w:rPr>
      <w:rFonts w:eastAsiaTheme="minorEastAsia"/>
      <w:lang w:eastAsia="pt-BR"/>
    </w:rPr>
  </w:style>
  <w:style w:type="paragraph" w:styleId="Sumrio8">
    <w:name w:val="toc 8"/>
    <w:basedOn w:val="Normal"/>
    <w:next w:val="Normal"/>
    <w:autoRedefine/>
    <w:uiPriority w:val="39"/>
    <w:unhideWhenUsed/>
    <w:qFormat/>
    <w:rsid w:val="00EA4316"/>
    <w:pPr>
      <w:spacing w:after="100"/>
      <w:ind w:left="1540"/>
    </w:pPr>
    <w:rPr>
      <w:rFonts w:eastAsiaTheme="minorEastAsia"/>
      <w:lang w:eastAsia="pt-BR"/>
    </w:rPr>
  </w:style>
  <w:style w:type="paragraph" w:styleId="Sumrio9">
    <w:name w:val="toc 9"/>
    <w:basedOn w:val="Normal"/>
    <w:next w:val="Normal"/>
    <w:autoRedefine/>
    <w:uiPriority w:val="39"/>
    <w:unhideWhenUsed/>
    <w:qFormat/>
    <w:rsid w:val="00EA4316"/>
    <w:pPr>
      <w:spacing w:after="100"/>
      <w:ind w:left="1760"/>
    </w:pPr>
    <w:rPr>
      <w:rFonts w:eastAsiaTheme="minorEastAsia"/>
      <w:lang w:eastAsia="pt-BR"/>
    </w:rPr>
  </w:style>
  <w:style w:type="character" w:styleId="Refdecomentrio">
    <w:name w:val="annotation reference"/>
    <w:basedOn w:val="Fontepargpadro"/>
    <w:uiPriority w:val="99"/>
    <w:semiHidden/>
    <w:unhideWhenUsed/>
    <w:qFormat/>
    <w:rsid w:val="000D3063"/>
    <w:rPr>
      <w:sz w:val="16"/>
      <w:szCs w:val="16"/>
    </w:rPr>
  </w:style>
  <w:style w:type="paragraph" w:styleId="Textodecomentrio">
    <w:name w:val="annotation text"/>
    <w:basedOn w:val="Normal"/>
    <w:link w:val="TextodecomentrioChar"/>
    <w:uiPriority w:val="99"/>
    <w:unhideWhenUsed/>
    <w:qFormat/>
    <w:rsid w:val="000D3063"/>
    <w:pPr>
      <w:spacing w:line="240" w:lineRule="auto"/>
    </w:pPr>
    <w:rPr>
      <w:sz w:val="20"/>
      <w:szCs w:val="20"/>
    </w:rPr>
  </w:style>
  <w:style w:type="character" w:customStyle="1" w:styleId="TextodecomentrioChar">
    <w:name w:val="Texto de comentário Char"/>
    <w:basedOn w:val="Fontepargpadro"/>
    <w:link w:val="Textodecomentrio"/>
    <w:uiPriority w:val="99"/>
    <w:qFormat/>
    <w:rsid w:val="000D3063"/>
    <w:rPr>
      <w:sz w:val="20"/>
      <w:szCs w:val="20"/>
    </w:rPr>
  </w:style>
  <w:style w:type="paragraph" w:styleId="Assuntodocomentrio">
    <w:name w:val="annotation subject"/>
    <w:basedOn w:val="Textodecomentrio"/>
    <w:next w:val="Textodecomentrio"/>
    <w:link w:val="AssuntodocomentrioChar"/>
    <w:uiPriority w:val="99"/>
    <w:semiHidden/>
    <w:unhideWhenUsed/>
    <w:qFormat/>
    <w:rsid w:val="000D3063"/>
    <w:rPr>
      <w:b/>
      <w:bCs/>
    </w:rPr>
  </w:style>
  <w:style w:type="character" w:customStyle="1" w:styleId="AssuntodocomentrioChar">
    <w:name w:val="Assunto do comentário Char"/>
    <w:basedOn w:val="TextodecomentrioChar"/>
    <w:link w:val="Assuntodocomentrio"/>
    <w:uiPriority w:val="99"/>
    <w:semiHidden/>
    <w:qFormat/>
    <w:rsid w:val="000D3063"/>
    <w:rPr>
      <w:b/>
      <w:bCs/>
      <w:sz w:val="20"/>
      <w:szCs w:val="20"/>
    </w:rPr>
  </w:style>
  <w:style w:type="paragraph" w:styleId="Reviso">
    <w:name w:val="Revision"/>
    <w:hidden/>
    <w:uiPriority w:val="99"/>
    <w:rsid w:val="00DF7E85"/>
    <w:pPr>
      <w:spacing w:after="0" w:line="240" w:lineRule="auto"/>
    </w:pPr>
  </w:style>
  <w:style w:type="paragraph" w:customStyle="1" w:styleId="Standard">
    <w:name w:val="Standard"/>
    <w:qFormat/>
    <w:rsid w:val="00C334B7"/>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Standarduser">
    <w:name w:val="Standard (user)"/>
    <w:qFormat/>
    <w:rsid w:val="00C334B7"/>
    <w:pPr>
      <w:suppressAutoHyphens/>
      <w:autoSpaceDN w:val="0"/>
      <w:spacing w:after="0" w:line="276" w:lineRule="auto"/>
      <w:textAlignment w:val="baseline"/>
    </w:pPr>
    <w:rPr>
      <w:rFonts w:ascii="Arial" w:eastAsia="Arial" w:hAnsi="Arial" w:cs="Arial"/>
      <w:color w:val="000000"/>
      <w:kern w:val="3"/>
      <w:lang w:eastAsia="pt-BR" w:bidi="hi-IN"/>
    </w:rPr>
  </w:style>
  <w:style w:type="character" w:customStyle="1" w:styleId="Fontepargpadro1">
    <w:name w:val="Fonte parág. padrão1"/>
    <w:qFormat/>
    <w:rsid w:val="00C334B7"/>
  </w:style>
  <w:style w:type="character" w:customStyle="1" w:styleId="normaltextrun">
    <w:name w:val="normaltextrun"/>
    <w:basedOn w:val="Fontepargpadro"/>
    <w:qFormat/>
    <w:rsid w:val="00C334B7"/>
  </w:style>
  <w:style w:type="paragraph" w:customStyle="1" w:styleId="Default">
    <w:name w:val="Default"/>
    <w:qFormat/>
    <w:rsid w:val="004C3C08"/>
    <w:pPr>
      <w:autoSpaceDE w:val="0"/>
      <w:autoSpaceDN w:val="0"/>
      <w:adjustRightInd w:val="0"/>
      <w:spacing w:after="0" w:line="240" w:lineRule="auto"/>
    </w:pPr>
    <w:rPr>
      <w:rFonts w:ascii="Calibri" w:hAnsi="Calibri" w:cs="Calibri"/>
      <w:color w:val="000000"/>
      <w:sz w:val="24"/>
      <w:szCs w:val="24"/>
    </w:rPr>
  </w:style>
  <w:style w:type="paragraph" w:styleId="Legenda">
    <w:name w:val="caption"/>
    <w:aliases w:val="Legendas,quadro,figura"/>
    <w:basedOn w:val="Normal"/>
    <w:next w:val="Normal"/>
    <w:link w:val="LegendaChar"/>
    <w:uiPriority w:val="35"/>
    <w:unhideWhenUsed/>
    <w:qFormat/>
    <w:rsid w:val="0081106B"/>
    <w:pPr>
      <w:spacing w:after="200" w:line="240" w:lineRule="auto"/>
    </w:pPr>
    <w:rPr>
      <w:i/>
      <w:iCs/>
      <w:color w:val="44546A" w:themeColor="text2"/>
      <w:sz w:val="18"/>
      <w:szCs w:val="18"/>
    </w:rPr>
  </w:style>
  <w:style w:type="character" w:customStyle="1" w:styleId="PargrafodaListaChar">
    <w:name w:val="Parágrafo da Lista Char"/>
    <w:basedOn w:val="Fontepargpadro"/>
    <w:link w:val="PargrafodaLista"/>
    <w:uiPriority w:val="34"/>
    <w:qFormat/>
    <w:rsid w:val="00B76F3B"/>
  </w:style>
  <w:style w:type="table" w:styleId="TabeladeGrade3">
    <w:name w:val="Grid Table 3"/>
    <w:basedOn w:val="Tabelanormal"/>
    <w:uiPriority w:val="48"/>
    <w:rsid w:val="00B76F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LegendaChar">
    <w:name w:val="Legenda Char"/>
    <w:aliases w:val="Legendas Char,quadro Char,figura Char"/>
    <w:basedOn w:val="Fontepargpadro"/>
    <w:link w:val="Legenda"/>
    <w:uiPriority w:val="35"/>
    <w:qFormat/>
    <w:locked/>
    <w:rsid w:val="00353C03"/>
    <w:rPr>
      <w:i/>
      <w:iCs/>
      <w:color w:val="44546A" w:themeColor="text2"/>
      <w:sz w:val="18"/>
      <w:szCs w:val="18"/>
    </w:rPr>
  </w:style>
  <w:style w:type="table" w:styleId="TabeladeGrade5Escura-nfase3">
    <w:name w:val="Grid Table 5 Dark Accent 3"/>
    <w:basedOn w:val="Tabelanormal"/>
    <w:uiPriority w:val="50"/>
    <w:rsid w:val="00353C0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adeGrade4">
    <w:name w:val="Grid Table 4"/>
    <w:basedOn w:val="Tabelanormal"/>
    <w:uiPriority w:val="49"/>
    <w:rsid w:val="00353C0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os">
    <w:name w:val="Textos"/>
    <w:basedOn w:val="Normal"/>
    <w:link w:val="TextosChar"/>
    <w:autoRedefine/>
    <w:qFormat/>
    <w:rsid w:val="007C64D9"/>
    <w:pPr>
      <w:spacing w:before="240" w:after="240" w:line="360" w:lineRule="auto"/>
      <w:ind w:right="68" w:firstLine="567"/>
      <w:jc w:val="both"/>
    </w:pPr>
    <w:rPr>
      <w:rFonts w:ascii="Arial" w:hAnsi="Arial" w:cs="Arial"/>
      <w:sz w:val="24"/>
    </w:rPr>
  </w:style>
  <w:style w:type="character" w:customStyle="1" w:styleId="TextosChar">
    <w:name w:val="Textos Char"/>
    <w:basedOn w:val="Fontepargpadro"/>
    <w:link w:val="Textos"/>
    <w:qFormat/>
    <w:rsid w:val="007C64D9"/>
    <w:rPr>
      <w:rFonts w:ascii="Arial" w:hAnsi="Arial" w:cs="Arial"/>
      <w:sz w:val="24"/>
    </w:rPr>
  </w:style>
  <w:style w:type="paragraph" w:customStyle="1" w:styleId="ParPadro">
    <w:name w:val="ParPadrão"/>
    <w:basedOn w:val="Normal"/>
    <w:qFormat/>
    <w:rsid w:val="00903363"/>
    <w:pPr>
      <w:spacing w:before="120" w:after="240" w:line="276" w:lineRule="auto"/>
      <w:ind w:firstLine="567"/>
      <w:jc w:val="both"/>
    </w:pPr>
    <w:rPr>
      <w:sz w:val="24"/>
    </w:rPr>
  </w:style>
  <w:style w:type="table" w:styleId="TabeladeGrade4-nfase3">
    <w:name w:val="Grid Table 4 Accent 3"/>
    <w:basedOn w:val="Tabelanormal"/>
    <w:uiPriority w:val="49"/>
    <w:rsid w:val="0090336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linkVisitado">
    <w:name w:val="FollowedHyperlink"/>
    <w:basedOn w:val="Fontepargpadro"/>
    <w:uiPriority w:val="99"/>
    <w:semiHidden/>
    <w:unhideWhenUsed/>
    <w:qFormat/>
    <w:rsid w:val="00575D9B"/>
    <w:rPr>
      <w:color w:val="954F72" w:themeColor="followedHyperlink"/>
      <w:u w:val="single"/>
    </w:rPr>
  </w:style>
  <w:style w:type="character" w:customStyle="1" w:styleId="MenoPendente1">
    <w:name w:val="Menção Pendente1"/>
    <w:basedOn w:val="Fontepargpadro"/>
    <w:uiPriority w:val="99"/>
    <w:semiHidden/>
    <w:unhideWhenUsed/>
    <w:qFormat/>
    <w:rsid w:val="00693B63"/>
    <w:rPr>
      <w:color w:val="605E5C"/>
      <w:shd w:val="clear" w:color="auto" w:fill="E1DFDD"/>
    </w:rPr>
  </w:style>
  <w:style w:type="paragraph" w:customStyle="1" w:styleId="CabealhodoSumrio1">
    <w:name w:val="Cabeçalho do Sumário1"/>
    <w:basedOn w:val="Ttulo1"/>
    <w:next w:val="Normal"/>
    <w:uiPriority w:val="39"/>
    <w:unhideWhenUsed/>
    <w:qFormat/>
    <w:rsid w:val="00693B63"/>
    <w:pPr>
      <w:outlineLvl w:val="9"/>
    </w:pPr>
    <w:rPr>
      <w:rFonts w:asciiTheme="majorHAnsi" w:hAnsiTheme="majorHAnsi"/>
      <w:b w:val="0"/>
      <w:color w:val="2F5496" w:themeColor="accent1" w:themeShade="BF"/>
      <w:sz w:val="32"/>
      <w:lang w:eastAsia="pt-BR"/>
    </w:rPr>
  </w:style>
  <w:style w:type="paragraph" w:customStyle="1" w:styleId="Reviso1">
    <w:name w:val="Revisão1"/>
    <w:hidden/>
    <w:uiPriority w:val="99"/>
    <w:semiHidden/>
    <w:qFormat/>
    <w:rsid w:val="00693B63"/>
    <w:pPr>
      <w:spacing w:after="0" w:line="240" w:lineRule="auto"/>
    </w:pPr>
  </w:style>
  <w:style w:type="table" w:customStyle="1" w:styleId="TabeladeGrade31">
    <w:name w:val="Tabela de Grade 31"/>
    <w:basedOn w:val="Tabelanormal"/>
    <w:uiPriority w:val="48"/>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eladeGrade5Escura-nfase31">
    <w:name w:val="Tabela de Grade 5 Escura - Ênfase 31"/>
    <w:basedOn w:val="Tabelanormal"/>
    <w:uiPriority w:val="50"/>
    <w:qFormat/>
    <w:rsid w:val="00693B63"/>
    <w:pPr>
      <w:spacing w:after="0" w:line="240" w:lineRule="auto"/>
    </w:pPr>
    <w:rPr>
      <w:rFonts w:ascii="Times New Roman" w:eastAsia="SimSun" w:hAnsi="Times New Roman" w:cs="Times New Roman"/>
      <w:sz w:val="20"/>
      <w:szCs w:val="20"/>
      <w:lang w:eastAsia="pt-BR"/>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eladeGrade41">
    <w:name w:val="Tabela de Grade 4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31">
    <w:name w:val="Tabela de Grade 4 - Ênfase 3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msonormal0">
    <w:name w:val="msonormal"/>
    <w:basedOn w:val="Normal"/>
    <w:qFormat/>
    <w:rsid w:val="00693B6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qFormat/>
    <w:rsid w:val="00693B6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Calibri" w:eastAsia="Times New Roman" w:hAnsi="Calibri" w:cs="Calibri"/>
      <w:sz w:val="24"/>
      <w:szCs w:val="24"/>
      <w:lang w:eastAsia="pt-BR"/>
    </w:rPr>
  </w:style>
  <w:style w:type="paragraph" w:customStyle="1" w:styleId="xl64">
    <w:name w:val="xl64"/>
    <w:basedOn w:val="Normal"/>
    <w:qFormat/>
    <w:rsid w:val="00693B63"/>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65">
    <w:name w:val="xl65"/>
    <w:basedOn w:val="Normal"/>
    <w:qFormat/>
    <w:rsid w:val="0069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character" w:customStyle="1" w:styleId="Meno1">
    <w:name w:val="Menção1"/>
    <w:basedOn w:val="Fontepargpadro"/>
    <w:uiPriority w:val="99"/>
    <w:unhideWhenUsed/>
    <w:qFormat/>
    <w:rsid w:val="00693B63"/>
    <w:rPr>
      <w:color w:val="2B579A"/>
      <w:shd w:val="clear" w:color="auto" w:fill="E1DFDD"/>
    </w:rPr>
  </w:style>
  <w:style w:type="table" w:customStyle="1" w:styleId="TabeladeGrade2-nfase31">
    <w:name w:val="Tabela de Grade 2 - Ênfase 31"/>
    <w:basedOn w:val="Tabelanormal"/>
    <w:uiPriority w:val="47"/>
    <w:qFormat/>
    <w:rsid w:val="00693B63"/>
    <w:pPr>
      <w:spacing w:after="0" w:line="240" w:lineRule="auto"/>
    </w:pPr>
    <w:rPr>
      <w:rFonts w:ascii="Times New Roman" w:eastAsia="SimSun" w:hAnsi="Times New Roman" w:cs="Times New Roman"/>
      <w:sz w:val="20"/>
      <w:szCs w:val="20"/>
      <w:lang w:eastAsia="pt-BR"/>
    </w:rPr>
    <w:tblPr>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Simples51">
    <w:name w:val="Tabela Simples 51"/>
    <w:basedOn w:val="Tabelanormal"/>
    <w:uiPriority w:val="45"/>
    <w:qFormat/>
    <w:rsid w:val="00693B63"/>
    <w:pPr>
      <w:spacing w:after="0" w:line="240" w:lineRule="auto"/>
    </w:pPr>
    <w:rPr>
      <w:rFonts w:ascii="Times New Roman" w:eastAsia="SimSun" w:hAnsi="Times New Roman" w:cs="Times New Roman"/>
      <w:sz w:val="20"/>
      <w:szCs w:val="20"/>
      <w:lang w:eastAsia="pt-BR"/>
    </w:rP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es">
    <w:name w:val="Fontes"/>
    <w:basedOn w:val="Normal"/>
    <w:link w:val="FontesChar"/>
    <w:autoRedefine/>
    <w:qFormat/>
    <w:rsid w:val="00693B63"/>
    <w:pPr>
      <w:tabs>
        <w:tab w:val="left" w:pos="1985"/>
      </w:tabs>
      <w:spacing w:before="120" w:after="120" w:line="360" w:lineRule="auto"/>
    </w:pPr>
    <w:rPr>
      <w:rFonts w:ascii="Arial" w:hAnsi="Arial" w:cs="Arial"/>
      <w:color w:val="000000" w:themeColor="text1"/>
      <w:sz w:val="20"/>
      <w:szCs w:val="20"/>
    </w:rPr>
  </w:style>
  <w:style w:type="character" w:customStyle="1" w:styleId="FontesChar">
    <w:name w:val="Fontes Char"/>
    <w:basedOn w:val="Fontepargpadro"/>
    <w:link w:val="Fontes"/>
    <w:qFormat/>
    <w:rsid w:val="00693B63"/>
    <w:rPr>
      <w:rFonts w:ascii="Arial" w:hAnsi="Arial" w:cs="Arial"/>
      <w:color w:val="000000" w:themeColor="text1"/>
      <w:sz w:val="20"/>
      <w:szCs w:val="20"/>
    </w:rPr>
  </w:style>
  <w:style w:type="character" w:styleId="TextodoEspaoReservado">
    <w:name w:val="Placeholder Text"/>
    <w:basedOn w:val="Fontepargpadro"/>
    <w:uiPriority w:val="99"/>
    <w:semiHidden/>
    <w:qFormat/>
    <w:rsid w:val="00693B63"/>
    <w:rPr>
      <w:color w:val="808080"/>
    </w:rPr>
  </w:style>
  <w:style w:type="character" w:customStyle="1" w:styleId="MenoPendente2">
    <w:name w:val="Menção Pendente2"/>
    <w:basedOn w:val="Fontepargpadro"/>
    <w:uiPriority w:val="99"/>
    <w:semiHidden/>
    <w:unhideWhenUsed/>
    <w:qFormat/>
    <w:rsid w:val="0069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2F4FB-07B7-46B4-8157-37CC6413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5E9BB-74D3-4335-AB6C-6BAF5B657CC1}">
  <ds:schemaRefs>
    <ds:schemaRef ds:uri="http://schemas.microsoft.com/sharepoint/v3/contenttype/forms"/>
  </ds:schemaRefs>
</ds:datastoreItem>
</file>

<file path=customXml/itemProps3.xml><?xml version="1.0" encoding="utf-8"?>
<ds:datastoreItem xmlns:ds="http://schemas.openxmlformats.org/officeDocument/2006/customXml" ds:itemID="{2E520044-8643-4970-AC77-71D13674C377}">
  <ds:schemaRefs>
    <ds:schemaRef ds:uri="http://schemas.microsoft.com/office/2006/metadata/properties"/>
    <ds:schemaRef ds:uri="http://schemas.microsoft.com/office/infopath/2007/PartnerControls"/>
    <ds:schemaRef ds:uri="2332e65f-bc73-48aa-93a9-8e424d7a993f"/>
    <ds:schemaRef ds:uri="a661b63e-0d7c-4b44-9eed-216f1ff6e929"/>
  </ds:schemaRefs>
</ds:datastoreItem>
</file>

<file path=customXml/itemProps4.xml><?xml version="1.0" encoding="utf-8"?>
<ds:datastoreItem xmlns:ds="http://schemas.openxmlformats.org/officeDocument/2006/customXml" ds:itemID="{2EA8E86F-8B95-4557-AC13-86C8FAD6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1419</Words>
  <Characters>7667</Characters>
  <Application>Microsoft Office Word</Application>
  <DocSecurity>0</DocSecurity>
  <Lines>63</Lines>
  <Paragraphs>18</Paragraphs>
  <ScaleCrop>false</ScaleCrop>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Maicon Pasqualon</dc:creator>
  <cp:lastModifiedBy>Cesar Arenhart</cp:lastModifiedBy>
  <cp:revision>2</cp:revision>
  <cp:lastPrinted>2022-11-18T09:11:00Z</cp:lastPrinted>
  <dcterms:created xsi:type="dcterms:W3CDTF">2025-09-30T02:50:00Z</dcterms:created>
  <dcterms:modified xsi:type="dcterms:W3CDTF">2025-09-30T02:50:00Z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0x010100C51294E9F72A694B834BFA6CE44778D1</vt:lpwstr>
  </property>
  <property fmtid="{D5CDD505-2E9C-101B-9397-08002B2CF9AE}" pid="3" name="MediaServiceImageTags">
    <vt:lpwstr/>
  </property>
</Properties>
</file>